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CC6" w:rsidRPr="00862CC6" w:rsidRDefault="00862CC6" w:rsidP="00862CC6">
      <w:pPr>
        <w:pStyle w:val="2"/>
        <w:rPr>
          <w:color w:val="auto"/>
          <w:sz w:val="16"/>
          <w:szCs w:val="16"/>
        </w:rPr>
      </w:pPr>
      <w:r w:rsidRPr="00862CC6">
        <w:rPr>
          <w:color w:val="auto"/>
          <w:sz w:val="16"/>
          <w:szCs w:val="16"/>
        </w:rPr>
        <w:t xml:space="preserve">типовая Форма </w:t>
      </w:r>
    </w:p>
    <w:p w:rsidR="00862CC6" w:rsidRPr="00862CC6" w:rsidRDefault="00862CC6" w:rsidP="00862CC6">
      <w:pPr>
        <w:pStyle w:val="2"/>
        <w:rPr>
          <w:color w:val="auto"/>
          <w:sz w:val="16"/>
          <w:szCs w:val="16"/>
        </w:rPr>
      </w:pPr>
      <w:r w:rsidRPr="00862CC6">
        <w:rPr>
          <w:color w:val="auto"/>
          <w:sz w:val="16"/>
          <w:szCs w:val="16"/>
        </w:rPr>
        <w:t>Договора СПЕЦИАЛЬНОГО Банковского счета поставщика</w:t>
      </w:r>
    </w:p>
    <w:p w:rsidR="00862CC6" w:rsidRPr="00862CC6" w:rsidRDefault="00862CC6" w:rsidP="00862CC6">
      <w:pPr>
        <w:pStyle w:val="a3"/>
        <w:jc w:val="right"/>
        <w:rPr>
          <w:b w:val="0"/>
          <w:sz w:val="16"/>
          <w:szCs w:val="16"/>
        </w:rPr>
      </w:pPr>
    </w:p>
    <w:p w:rsidR="00862CC6" w:rsidRPr="00862CC6" w:rsidRDefault="00862CC6" w:rsidP="00862CC6">
      <w:pPr>
        <w:pStyle w:val="a4"/>
        <w:rPr>
          <w:sz w:val="16"/>
          <w:szCs w:val="16"/>
        </w:rPr>
      </w:pPr>
      <w:r w:rsidRPr="00862CC6">
        <w:rPr>
          <w:sz w:val="16"/>
          <w:szCs w:val="16"/>
        </w:rPr>
        <w:t>ДОГОВОР №_________</w:t>
      </w:r>
    </w:p>
    <w:p w:rsidR="00862CC6" w:rsidRPr="00862CC6" w:rsidRDefault="00862CC6" w:rsidP="00862CC6">
      <w:pPr>
        <w:ind w:left="284" w:right="284" w:firstLine="426"/>
        <w:jc w:val="center"/>
        <w:rPr>
          <w:b/>
          <w:sz w:val="16"/>
          <w:szCs w:val="16"/>
        </w:rPr>
      </w:pPr>
      <w:r w:rsidRPr="00862CC6">
        <w:rPr>
          <w:b/>
          <w:sz w:val="16"/>
          <w:szCs w:val="16"/>
        </w:rPr>
        <w:t xml:space="preserve"> специального банковского счета поставщика</w:t>
      </w:r>
    </w:p>
    <w:p w:rsidR="00862CC6" w:rsidRPr="00862CC6" w:rsidRDefault="00862CC6" w:rsidP="00862CC6">
      <w:pPr>
        <w:ind w:left="284" w:right="284" w:firstLine="426"/>
        <w:rPr>
          <w:sz w:val="16"/>
          <w:szCs w:val="16"/>
        </w:rPr>
      </w:pPr>
    </w:p>
    <w:tbl>
      <w:tblPr>
        <w:tblW w:w="0" w:type="auto"/>
        <w:tblInd w:w="108" w:type="dxa"/>
        <w:tblLook w:val="04A0"/>
      </w:tblPr>
      <w:tblGrid>
        <w:gridCol w:w="4700"/>
        <w:gridCol w:w="4763"/>
      </w:tblGrid>
      <w:tr w:rsidR="00862CC6" w:rsidRPr="00862CC6" w:rsidTr="00D64038">
        <w:tc>
          <w:tcPr>
            <w:tcW w:w="4758" w:type="dxa"/>
          </w:tcPr>
          <w:p w:rsidR="00862CC6" w:rsidRPr="00862CC6" w:rsidRDefault="00862CC6" w:rsidP="00D64038">
            <w:pPr>
              <w:ind w:right="284"/>
              <w:jc w:val="left"/>
              <w:rPr>
                <w:sz w:val="16"/>
                <w:szCs w:val="16"/>
              </w:rPr>
            </w:pPr>
            <w:proofErr w:type="gramStart"/>
            <w:r w:rsidRPr="00862CC6">
              <w:rPr>
                <w:sz w:val="16"/>
                <w:szCs w:val="16"/>
              </w:rPr>
              <w:t>г</w:t>
            </w:r>
            <w:proofErr w:type="gramEnd"/>
            <w:r w:rsidRPr="00862CC6">
              <w:rPr>
                <w:sz w:val="16"/>
                <w:szCs w:val="16"/>
              </w:rPr>
              <w:t>. __________</w:t>
            </w:r>
          </w:p>
        </w:tc>
        <w:tc>
          <w:tcPr>
            <w:tcW w:w="4811" w:type="dxa"/>
          </w:tcPr>
          <w:p w:rsidR="00862CC6" w:rsidRPr="00862CC6" w:rsidRDefault="00862CC6" w:rsidP="00D64038">
            <w:pPr>
              <w:ind w:right="-2"/>
              <w:jc w:val="right"/>
              <w:rPr>
                <w:sz w:val="16"/>
                <w:szCs w:val="16"/>
              </w:rPr>
            </w:pPr>
            <w:r w:rsidRPr="00862CC6">
              <w:rPr>
                <w:sz w:val="16"/>
                <w:szCs w:val="16"/>
              </w:rPr>
              <w:t>«_____»_______________ 20___ г.</w:t>
            </w:r>
          </w:p>
        </w:tc>
      </w:tr>
    </w:tbl>
    <w:p w:rsidR="00862CC6" w:rsidRPr="00862CC6" w:rsidRDefault="00862CC6" w:rsidP="00862CC6">
      <w:pPr>
        <w:ind w:left="284" w:right="284"/>
        <w:jc w:val="center"/>
        <w:rPr>
          <w:sz w:val="16"/>
          <w:szCs w:val="16"/>
        </w:rPr>
      </w:pPr>
      <w:r w:rsidRPr="00862CC6">
        <w:rPr>
          <w:sz w:val="16"/>
          <w:szCs w:val="16"/>
        </w:rPr>
        <w:t xml:space="preserve"> </w:t>
      </w:r>
    </w:p>
    <w:p w:rsidR="00862CC6" w:rsidRPr="00862CC6" w:rsidRDefault="00862CC6" w:rsidP="00862CC6">
      <w:pPr>
        <w:ind w:left="284" w:right="284" w:firstLine="426"/>
        <w:rPr>
          <w:sz w:val="16"/>
          <w:szCs w:val="16"/>
        </w:rPr>
      </w:pP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proofErr w:type="gramStart"/>
      <w:r w:rsidRPr="00862CC6">
        <w:rPr>
          <w:sz w:val="16"/>
          <w:szCs w:val="16"/>
        </w:rPr>
        <w:t>АКЦИОНЕРНОЕ ОБЩЕСТВО «ГУТА-БАНК», именуемое в дальнейшем «Банк», в лице __________________________________________________________________________________ действующего на основании __________________________________________________, с одной стороны и ____________________________________________________________, именуемый в дальнейшем «Клиент», в лице _____________________________________________, действующего на основании ___________________________, с другой стороны, заключили настоящий договор (далее - Договор), о нижеследующем:</w:t>
      </w:r>
      <w:proofErr w:type="gramEnd"/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</w:p>
    <w:p w:rsidR="00862CC6" w:rsidRPr="00862CC6" w:rsidRDefault="00862CC6" w:rsidP="00862CC6">
      <w:pPr>
        <w:numPr>
          <w:ilvl w:val="0"/>
          <w:numId w:val="1"/>
        </w:numPr>
        <w:suppressAutoHyphens/>
        <w:ind w:left="0" w:right="-1" w:firstLine="709"/>
        <w:jc w:val="center"/>
        <w:rPr>
          <w:b/>
          <w:sz w:val="16"/>
          <w:szCs w:val="16"/>
        </w:rPr>
      </w:pPr>
      <w:r w:rsidRPr="00862CC6">
        <w:rPr>
          <w:b/>
          <w:sz w:val="16"/>
          <w:szCs w:val="16"/>
        </w:rPr>
        <w:t>ПРЕДМЕТ ДОГОВОРА</w:t>
      </w:r>
    </w:p>
    <w:p w:rsidR="00862CC6" w:rsidRPr="00862CC6" w:rsidRDefault="00862CC6" w:rsidP="00862CC6">
      <w:pPr>
        <w:suppressAutoHyphens/>
        <w:ind w:right="-1" w:firstLine="709"/>
        <w:rPr>
          <w:b/>
          <w:sz w:val="16"/>
          <w:szCs w:val="16"/>
        </w:rPr>
      </w:pP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 xml:space="preserve">1.1. </w:t>
      </w:r>
      <w:proofErr w:type="gramStart"/>
      <w:r w:rsidRPr="00862CC6">
        <w:rPr>
          <w:sz w:val="16"/>
          <w:szCs w:val="16"/>
        </w:rPr>
        <w:t>Банк открывает Клиенту специальный банковский счет поставщика № 40821_________________________________ (далее - «Счет») в российских рублях и осуществляет расчетно-кассовое обслуживание деятельности Клиента, являющегося поставщиком в соответствии с Федеральным законом РФ №103-ФЗ от 03.06.2009 года «О деятельности по приему платежей физических лиц, осуществляемой платежными агентами» (далее – «Закон №103-ФЗ»), в порядке, предусмотренном действующим законодательством РФ, Банковскими правилами и Договором.</w:t>
      </w:r>
      <w:proofErr w:type="gramEnd"/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1.2. Счет предназначен для расчетов Клиента как поставщика в соответствии с Законом №103-ФЗ.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1.3. При исполнении Договора Банк исходит из того, что все поступающие на Счет денежные средства являются поступившими в рамках исполнения Закона №103-ФЗ.</w:t>
      </w:r>
    </w:p>
    <w:p w:rsidR="00862CC6" w:rsidRPr="00862CC6" w:rsidRDefault="00862CC6" w:rsidP="00862CC6">
      <w:pPr>
        <w:suppressAutoHyphens/>
        <w:ind w:left="284" w:right="284" w:firstLine="426"/>
        <w:jc w:val="center"/>
        <w:rPr>
          <w:b/>
          <w:sz w:val="16"/>
          <w:szCs w:val="16"/>
        </w:rPr>
      </w:pPr>
    </w:p>
    <w:p w:rsidR="00862CC6" w:rsidRPr="00862CC6" w:rsidRDefault="00862CC6" w:rsidP="00862CC6">
      <w:pPr>
        <w:suppressAutoHyphens/>
        <w:ind w:right="-1" w:firstLine="709"/>
        <w:jc w:val="center"/>
        <w:rPr>
          <w:b/>
          <w:sz w:val="16"/>
          <w:szCs w:val="16"/>
        </w:rPr>
      </w:pPr>
      <w:r w:rsidRPr="00862CC6">
        <w:rPr>
          <w:b/>
          <w:sz w:val="16"/>
          <w:szCs w:val="16"/>
        </w:rPr>
        <w:t>2. ПОРЯДОК ОТКРЫТИЯ И ВЕДЕНИЯ СЧЕТА</w:t>
      </w:r>
    </w:p>
    <w:p w:rsidR="00862CC6" w:rsidRPr="00862CC6" w:rsidRDefault="00862CC6" w:rsidP="00862CC6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 xml:space="preserve">2.1. Для открытия Счета Клиент представляет в Банк пакет документов, указанный в </w:t>
      </w:r>
      <w:r w:rsidRPr="00862CC6">
        <w:rPr>
          <w:sz w:val="16"/>
          <w:szCs w:val="16"/>
          <w:u w:val="single"/>
        </w:rPr>
        <w:t xml:space="preserve">Приложении № 1/4/5/ </w:t>
      </w:r>
      <w:r w:rsidRPr="00862CC6">
        <w:rPr>
          <w:sz w:val="16"/>
          <w:szCs w:val="16"/>
        </w:rPr>
        <w:t>к Банковским правилам, применительно к соответствующей категории лиц, а также документы, подтверждающие статус Клиента как поставщика в соответствии с Законом №103-ФЗ.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2.2. Счет открывается при наличии открытого Клиенту в Банке расчетного (текущего) счета в валюте РФ №______________________________________(далее – «Сопутствующий счет»).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2.3. Перечень операций и порядок их совершения по Счету определяются действующим законодательством РФ, инструкциями Центрального Банка Российской Федерации и Договором.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2.4. При совершении операций по этому Счету Банк, в соответствии с действующим валютным законодательством РФ, выполняет функции агента валютного контроля и, в пределах предоставленных ему полномочий, осуществляет проверку законности расчетов Клиента с юридическими лицами, созданными в соответствии с законодательством Российской Федерации в валюте Российской Федерации.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</w:p>
    <w:p w:rsidR="00862CC6" w:rsidRPr="00862CC6" w:rsidRDefault="00862CC6" w:rsidP="00862CC6">
      <w:pPr>
        <w:suppressAutoHyphens/>
        <w:ind w:right="-1" w:firstLine="709"/>
        <w:jc w:val="center"/>
        <w:rPr>
          <w:b/>
          <w:sz w:val="16"/>
          <w:szCs w:val="16"/>
        </w:rPr>
      </w:pPr>
      <w:r w:rsidRPr="00862CC6">
        <w:rPr>
          <w:b/>
          <w:sz w:val="16"/>
          <w:szCs w:val="16"/>
        </w:rPr>
        <w:t>3. ПРАВА И ОБЯЗАННОСТИ СТОРОН</w:t>
      </w:r>
    </w:p>
    <w:p w:rsidR="00862CC6" w:rsidRPr="00862CC6" w:rsidRDefault="00862CC6" w:rsidP="00862CC6">
      <w:pPr>
        <w:suppressAutoHyphens/>
        <w:ind w:right="-1" w:firstLine="709"/>
        <w:jc w:val="center"/>
        <w:rPr>
          <w:sz w:val="16"/>
          <w:szCs w:val="16"/>
        </w:rPr>
      </w:pPr>
    </w:p>
    <w:p w:rsidR="00862CC6" w:rsidRPr="00862CC6" w:rsidRDefault="00862CC6" w:rsidP="00862CC6">
      <w:pPr>
        <w:suppressAutoHyphens/>
        <w:ind w:right="-1" w:firstLine="709"/>
        <w:rPr>
          <w:i/>
          <w:sz w:val="16"/>
          <w:szCs w:val="16"/>
        </w:rPr>
      </w:pPr>
      <w:r w:rsidRPr="00862CC6">
        <w:rPr>
          <w:b/>
          <w:i/>
          <w:sz w:val="16"/>
          <w:szCs w:val="16"/>
        </w:rPr>
        <w:t>3.1. Банк обязан</w:t>
      </w:r>
      <w:r w:rsidRPr="00862CC6">
        <w:rPr>
          <w:i/>
          <w:sz w:val="16"/>
          <w:szCs w:val="16"/>
        </w:rPr>
        <w:t>: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3.1.1. Открыть Клиенту Счет при представлении Клиентом пакета документов, предусмотренного п. 2.1 Договора, а также при внесении Клиентом платы, установленной Тарифами Банка, действующими в Банке на день открытия Счета.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3.1.2. Зачислять денежные средства, поступающие в адрес Клиента, без ограничения, за исключением случаев, предусмотренных действующим законодательством Российской Федерации.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 xml:space="preserve">Зачисление на Счет денежных средств, поступающих на корреспондентский счет Банка в пользу Клиента, производится не позднее рабочего дня, следующего за днем поступления </w:t>
      </w:r>
      <w:proofErr w:type="gramStart"/>
      <w:r w:rsidRPr="00862CC6">
        <w:rPr>
          <w:sz w:val="16"/>
          <w:szCs w:val="16"/>
        </w:rPr>
        <w:t>в</w:t>
      </w:r>
      <w:proofErr w:type="gramEnd"/>
      <w:r w:rsidRPr="00862CC6">
        <w:rPr>
          <w:sz w:val="16"/>
          <w:szCs w:val="16"/>
        </w:rPr>
        <w:t xml:space="preserve"> Банка платежного документа, позволяющего однозначно установить, что получателем средств является Клиент.</w:t>
      </w:r>
    </w:p>
    <w:p w:rsidR="00862CC6" w:rsidRPr="00862CC6" w:rsidRDefault="00862CC6" w:rsidP="00862CC6">
      <w:pPr>
        <w:suppressAutoHyphens/>
        <w:ind w:firstLine="709"/>
        <w:rPr>
          <w:sz w:val="16"/>
          <w:szCs w:val="16"/>
        </w:rPr>
      </w:pPr>
      <w:r w:rsidRPr="00862CC6">
        <w:rPr>
          <w:sz w:val="16"/>
          <w:szCs w:val="16"/>
        </w:rPr>
        <w:t>3.1.3. Выполнять распоряжения Клиента о перечислении денежных средств со Счета в порядке, установленном действующим законодательством Российской Федерации, Банковскими правилами и Догов</w:t>
      </w:r>
      <w:r w:rsidRPr="00862CC6">
        <w:rPr>
          <w:sz w:val="16"/>
          <w:szCs w:val="16"/>
        </w:rPr>
        <w:t>о</w:t>
      </w:r>
      <w:r w:rsidRPr="00862CC6">
        <w:rPr>
          <w:sz w:val="16"/>
          <w:szCs w:val="16"/>
        </w:rPr>
        <w:t>ром.</w:t>
      </w:r>
    </w:p>
    <w:p w:rsidR="00862CC6" w:rsidRPr="00862CC6" w:rsidRDefault="00862CC6" w:rsidP="00862CC6">
      <w:pPr>
        <w:suppressAutoHyphens/>
        <w:ind w:firstLine="709"/>
        <w:rPr>
          <w:sz w:val="16"/>
          <w:szCs w:val="16"/>
        </w:rPr>
      </w:pPr>
      <w:r w:rsidRPr="00862CC6">
        <w:rPr>
          <w:sz w:val="16"/>
          <w:szCs w:val="16"/>
        </w:rPr>
        <w:t>3.1.4. Осуществлять списание денежных средств со Счета:</w:t>
      </w:r>
    </w:p>
    <w:p w:rsidR="00862CC6" w:rsidRPr="00862CC6" w:rsidRDefault="00862CC6" w:rsidP="00862CC6">
      <w:pPr>
        <w:suppressAutoHyphens/>
        <w:ind w:firstLine="709"/>
        <w:rPr>
          <w:sz w:val="16"/>
          <w:szCs w:val="16"/>
        </w:rPr>
      </w:pPr>
      <w:r w:rsidRPr="00862CC6">
        <w:rPr>
          <w:sz w:val="16"/>
          <w:szCs w:val="16"/>
        </w:rPr>
        <w:t xml:space="preserve">3.1.4.1. Списание денежных средств со Счета производится в </w:t>
      </w:r>
      <w:proofErr w:type="gramStart"/>
      <w:r w:rsidRPr="00862CC6">
        <w:rPr>
          <w:sz w:val="16"/>
          <w:szCs w:val="16"/>
        </w:rPr>
        <w:t>пределах</w:t>
      </w:r>
      <w:proofErr w:type="gramEnd"/>
      <w:r w:rsidRPr="00862CC6">
        <w:rPr>
          <w:sz w:val="16"/>
          <w:szCs w:val="16"/>
        </w:rPr>
        <w:t xml:space="preserve"> имеющихся на нем средств.</w:t>
      </w:r>
    </w:p>
    <w:p w:rsidR="00862CC6" w:rsidRPr="00862CC6" w:rsidRDefault="00862CC6" w:rsidP="00862CC6">
      <w:pPr>
        <w:suppressAutoHyphens/>
        <w:ind w:firstLine="709"/>
        <w:rPr>
          <w:sz w:val="16"/>
          <w:szCs w:val="16"/>
        </w:rPr>
      </w:pPr>
      <w:r w:rsidRPr="00862CC6">
        <w:rPr>
          <w:sz w:val="16"/>
          <w:szCs w:val="16"/>
        </w:rPr>
        <w:t xml:space="preserve">При недостаточности средств на Счете удовлетворение всех предъявленных </w:t>
      </w:r>
      <w:proofErr w:type="gramStart"/>
      <w:r w:rsidRPr="00862CC6">
        <w:rPr>
          <w:sz w:val="16"/>
          <w:szCs w:val="16"/>
        </w:rPr>
        <w:t>в</w:t>
      </w:r>
      <w:proofErr w:type="gramEnd"/>
      <w:r w:rsidRPr="00862CC6">
        <w:rPr>
          <w:sz w:val="16"/>
          <w:szCs w:val="16"/>
        </w:rPr>
        <w:t xml:space="preserve"> </w:t>
      </w:r>
      <w:proofErr w:type="gramStart"/>
      <w:r w:rsidRPr="00862CC6">
        <w:rPr>
          <w:sz w:val="16"/>
          <w:szCs w:val="16"/>
        </w:rPr>
        <w:t>нему</w:t>
      </w:r>
      <w:proofErr w:type="gramEnd"/>
      <w:r w:rsidRPr="00862CC6">
        <w:rPr>
          <w:sz w:val="16"/>
          <w:szCs w:val="16"/>
        </w:rPr>
        <w:t xml:space="preserve"> требований, в том числе распоряжений (заявлений) о получении наличных денежных средств, осуществляется в очередности, установленной действующим законодательством Российской Федерации.</w:t>
      </w:r>
    </w:p>
    <w:p w:rsidR="00862CC6" w:rsidRPr="00862CC6" w:rsidRDefault="00862CC6" w:rsidP="00862CC6">
      <w:pPr>
        <w:suppressAutoHyphens/>
        <w:ind w:firstLine="709"/>
        <w:rPr>
          <w:sz w:val="16"/>
          <w:szCs w:val="16"/>
        </w:rPr>
      </w:pPr>
      <w:r w:rsidRPr="00862CC6">
        <w:rPr>
          <w:sz w:val="16"/>
          <w:szCs w:val="16"/>
        </w:rPr>
        <w:t>3.1.4.2. Списание денежных средств со счета производится Банком не позднее рабочего дня, следующего за днем принятия данного документа Банком.</w:t>
      </w:r>
    </w:p>
    <w:p w:rsidR="00862CC6" w:rsidRPr="00862CC6" w:rsidRDefault="00862CC6" w:rsidP="00862CC6">
      <w:pPr>
        <w:suppressAutoHyphens/>
        <w:ind w:firstLine="709"/>
        <w:rPr>
          <w:sz w:val="16"/>
          <w:szCs w:val="16"/>
        </w:rPr>
      </w:pPr>
      <w:r w:rsidRPr="00862CC6">
        <w:rPr>
          <w:sz w:val="16"/>
          <w:szCs w:val="16"/>
        </w:rPr>
        <w:t>3.1.5. Банк принимает к исполнению от Клиента расчетные документы, оформленные в соответствии с требованиями действующего законодательства РФ и нормативных актов Банка России.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 xml:space="preserve">3.1.5.1. </w:t>
      </w:r>
      <w:proofErr w:type="gramStart"/>
      <w:r w:rsidRPr="00862CC6">
        <w:rPr>
          <w:sz w:val="16"/>
          <w:szCs w:val="16"/>
        </w:rPr>
        <w:t>Платежный документ, поступивший в Банк от Клиента, считается подписанным уполномоченными лицами Клиента, а действия Банка по его исполнению правомерными, в случае, если простое визуальное сличение подписей лиц и оттиска печати на платежном документе позволяет установить их схожесть по внешним признакам с подписями уполномоченных лиц и оттиском печати Клиента, содержащимися в переданной Банку карточке образцов подписей и оттиска печати Клиента.</w:t>
      </w:r>
      <w:proofErr w:type="gramEnd"/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3.1.6. Принимать к исполнению платежные документы Клиента в рабочие дни в течение операционного дня, установленного в Банке. Платежные документы Клиента, поступившие в Банк после окончания операционного дня, принимаются к исполнению следующим операционным днем.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Информация о продолжительности операционного дня доводится до сведения Клиента путем вывешивания соответствующего объявления в клиентском зале структурного подразделения Банка, обслуживающего Клиента.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3.1.7. Предоставить Клиенту комплекс услуг по расчетно-кассовому обслуживанию.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3.1.8. Консультировать Клиента по вопросам, имеющим непосредственное отношение к расчетному и кассовому обслуживанию по Договору.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3.1.9. Предоставлять Клиенту по его требованию выписки из его Счета не позднее следующего рабочего дня после совершения операций по Счету.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3.1.10. Гарантировать тайну Счета, операций по Счету и сведений о Клиенте. Сведения, составляющие банковскую тайну, предоставляются  лицам/органам, перечень которых установлен действующим законодательством РФ.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lastRenderedPageBreak/>
        <w:t>3.1.11. Информировать Клиента о введении новых тарифов (ставок вознаграждения за совершение операций по Счету) за 14 (четырнадцать) календарных дней до их введения в действие путем вывешивания соответствующего объявления в клиентском зале структурного подразделения Банка, обслуживающего Клиента.</w:t>
      </w:r>
    </w:p>
    <w:p w:rsidR="00862CC6" w:rsidRPr="00862CC6" w:rsidRDefault="00862CC6" w:rsidP="00862CC6">
      <w:pPr>
        <w:autoSpaceDE w:val="0"/>
        <w:autoSpaceDN w:val="0"/>
        <w:rPr>
          <w:color w:val="000000"/>
          <w:sz w:val="16"/>
          <w:szCs w:val="16"/>
        </w:rPr>
      </w:pPr>
      <w:r w:rsidRPr="00862CC6">
        <w:rPr>
          <w:sz w:val="16"/>
          <w:szCs w:val="16"/>
        </w:rPr>
        <w:t xml:space="preserve">            </w:t>
      </w:r>
      <w:r w:rsidRPr="00862CC6">
        <w:rPr>
          <w:color w:val="000000"/>
          <w:sz w:val="16"/>
          <w:szCs w:val="16"/>
        </w:rPr>
        <w:t xml:space="preserve">3.1.12. </w:t>
      </w:r>
      <w:proofErr w:type="gramStart"/>
      <w:r w:rsidRPr="00862CC6">
        <w:rPr>
          <w:color w:val="000000"/>
          <w:sz w:val="16"/>
          <w:szCs w:val="16"/>
        </w:rPr>
        <w:t xml:space="preserve">Отказаться от заключения Договора в случае непредставления Клиентом, Представителем Клиента документов и сведений, необходимых для идентификации Клиента, представителя Клиента, в случаях, установленных Федеральным законом от 07.08.2001 года №115-ФЗ «О противодействии легализации (отмыванию) доходов, полученных преступным путем, и финансированию терроризма», Правилами внутреннего контроля в целях противодействия легализации (отмыванию) доходов, полученных преступным путем, и финансированию терроризма АО «ГУТА-БАНК». </w:t>
      </w:r>
      <w:proofErr w:type="gramEnd"/>
    </w:p>
    <w:p w:rsidR="00862CC6" w:rsidRPr="00862CC6" w:rsidRDefault="00862CC6" w:rsidP="00862CC6">
      <w:pPr>
        <w:autoSpaceDE w:val="0"/>
        <w:autoSpaceDN w:val="0"/>
        <w:adjustRightInd w:val="0"/>
        <w:rPr>
          <w:sz w:val="16"/>
          <w:szCs w:val="16"/>
        </w:rPr>
      </w:pP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</w:p>
    <w:p w:rsidR="00862CC6" w:rsidRPr="00862CC6" w:rsidRDefault="00862CC6" w:rsidP="00862CC6">
      <w:pPr>
        <w:suppressAutoHyphens/>
        <w:ind w:right="-1" w:firstLine="709"/>
        <w:rPr>
          <w:i/>
          <w:sz w:val="16"/>
          <w:szCs w:val="16"/>
        </w:rPr>
      </w:pPr>
      <w:r w:rsidRPr="00862CC6">
        <w:rPr>
          <w:b/>
          <w:i/>
          <w:sz w:val="16"/>
          <w:szCs w:val="16"/>
        </w:rPr>
        <w:t>3.2. Банк вправе</w:t>
      </w:r>
      <w:r w:rsidRPr="00862CC6">
        <w:rPr>
          <w:i/>
          <w:sz w:val="16"/>
          <w:szCs w:val="16"/>
        </w:rPr>
        <w:t>: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3.2.1. Списывать денежные средства со Счета без распоряжения Клиента в случаях, предусмотренных действующим законодательством РФ, Банковскими правилами и Договором.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3.2.2. Списывать с Сопутствующего счета Клиента в Банке без распоряжения Клиента: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- суммы, подлежащие уплате в соответствии со п.5 Договора;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 xml:space="preserve">- суммы, подлежащие уплате в соответствии с Тарифами Банка;  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 xml:space="preserve">3.2.3. Взыскивать с Клиента без распоряжения Клиента: 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- ошибочно зачисленные на Счет суммы, выявленные Банком;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 xml:space="preserve">3.2.4. Отказать Клиенту в осуществлении операций по Счету 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3.2.4.1. в случае, если операция противоречит режиму Счета, установленному действующим законодательством РФ, банковскими правилами и Договором или сумма платежа превышает остаток денежных средств на счете, и/или сумма причитающегося Банку вознаграждения превышает остаток денежных средств на Сопутствующем счете.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 xml:space="preserve">3.2.4.2. </w:t>
      </w:r>
      <w:proofErr w:type="gramStart"/>
      <w:r w:rsidRPr="00862CC6">
        <w:rPr>
          <w:sz w:val="16"/>
          <w:szCs w:val="16"/>
        </w:rPr>
        <w:t>Отказать в выполнении распоряжения Клиента о совершении операции, по которой не представлены документы, необходимые для фиксирования информации в соответствии с положениями Федерального закона от 07.08.2001 N 115-ФЗ "О противодействии легализации (отмыванию) доходов, полученных преступным путем, и финансированию терроризма", а также в случае, если в результате реализации Правил внутреннего контроля в целях противодействия легализации (отмыванию) доходов, полученных преступным путем, и финансированию</w:t>
      </w:r>
      <w:proofErr w:type="gramEnd"/>
      <w:r w:rsidRPr="00862CC6">
        <w:rPr>
          <w:sz w:val="16"/>
          <w:szCs w:val="16"/>
        </w:rPr>
        <w:t xml:space="preserve"> терроризма АО «ГУТА-БАНК», у работников Банка возникают подозрения, что операция совершается в целях легализации (отмывания) доходов, полученных преступным путем, или финансирования терроризма, за исключением операций по зачислению денежных средств, поступивших на Счет,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3.2.5. Отказать Клиенту в приеме к исполнению платежного документа в случае его ненадлежащего оформления Клиентом.</w:t>
      </w:r>
    </w:p>
    <w:p w:rsidR="00862CC6" w:rsidRPr="00862CC6" w:rsidRDefault="00862CC6" w:rsidP="00862CC6">
      <w:pPr>
        <w:suppressAutoHyphens/>
        <w:ind w:firstLine="709"/>
        <w:rPr>
          <w:sz w:val="16"/>
          <w:szCs w:val="16"/>
        </w:rPr>
      </w:pPr>
      <w:r w:rsidRPr="00862CC6">
        <w:rPr>
          <w:sz w:val="16"/>
          <w:szCs w:val="16"/>
        </w:rPr>
        <w:t>3.2.6. Требовать от Клиента предоставление дополнительной информации, обосновывающей характер сделок Клиента или сведений, необходимых для изучения хозяйственной деятельности Клиента, и иных сведений и документов в соответствии с положениями действующего законодательства и нормативными актами Банка России, в срок указанный в письменном запросе  Банка.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 xml:space="preserve">3.2.7. В одностороннем порядке изменять размер тарифов (ставок вознаграждения) за совершение операций по Счету с соблюдением требований </w:t>
      </w:r>
      <w:proofErr w:type="spellStart"/>
      <w:r w:rsidRPr="00862CC6">
        <w:rPr>
          <w:sz w:val="16"/>
          <w:szCs w:val="16"/>
        </w:rPr>
        <w:t>пп</w:t>
      </w:r>
      <w:proofErr w:type="spellEnd"/>
      <w:r w:rsidRPr="00862CC6">
        <w:rPr>
          <w:sz w:val="16"/>
          <w:szCs w:val="16"/>
        </w:rPr>
        <w:t>. 3.1.11. Договора.</w:t>
      </w:r>
    </w:p>
    <w:p w:rsidR="00862CC6" w:rsidRPr="00862CC6" w:rsidRDefault="00862CC6" w:rsidP="00862CC6">
      <w:pPr>
        <w:pStyle w:val="ConsPlusNormal"/>
        <w:jc w:val="both"/>
        <w:rPr>
          <w:ins w:id="0" w:author="lebedeva.na" w:date="2017-07-25T14:26:00Z"/>
          <w:sz w:val="16"/>
          <w:szCs w:val="16"/>
        </w:rPr>
      </w:pPr>
      <w:r w:rsidRPr="00862CC6">
        <w:rPr>
          <w:rFonts w:ascii="Times New Roman" w:hAnsi="Times New Roman" w:cs="Times New Roman"/>
          <w:sz w:val="16"/>
          <w:szCs w:val="16"/>
        </w:rPr>
        <w:t xml:space="preserve">3.2.8. </w:t>
      </w:r>
      <w:proofErr w:type="gramStart"/>
      <w:ins w:id="1" w:author="lebedeva.na" w:date="2017-07-25T14:26:00Z">
        <w:r w:rsidRPr="00862CC6">
          <w:rPr>
            <w:rFonts w:ascii="Times New Roman" w:hAnsi="Times New Roman" w:cs="Times New Roman"/>
            <w:sz w:val="16"/>
            <w:szCs w:val="16"/>
          </w:rPr>
          <w:t>В течение всего срока действия Договора требовать от Клиента, представителя Клиента, предоставления  документов и информации, касающихся Клиента и его деятельности, в том числе документов удостоверяющих личность, учредительных документов, документов о государственной регистрации необходимых Банку в соответствии с действующим законодательством Российской Федерации либо предусмотренных Договором, в том числе предоставления документов и сведений, необходимых Банку для исполнения требований Федерального закона от 07.08.2001</w:t>
        </w:r>
        <w:proofErr w:type="gramEnd"/>
        <w:r w:rsidRPr="00862CC6">
          <w:rPr>
            <w:rFonts w:ascii="Times New Roman" w:hAnsi="Times New Roman" w:cs="Times New Roman"/>
            <w:sz w:val="16"/>
            <w:szCs w:val="16"/>
          </w:rPr>
          <w:t xml:space="preserve"> года «О противодействии легализации (отмыванию) доходов, полученных преступны путем, и финансированию терроризма», в объеме и порядке, предусмотренном Банком.</w:t>
        </w:r>
        <w:r w:rsidRPr="00862CC6">
          <w:rPr>
            <w:sz w:val="16"/>
            <w:szCs w:val="16"/>
          </w:rPr>
          <w:t xml:space="preserve">    </w:t>
        </w:r>
      </w:ins>
    </w:p>
    <w:p w:rsidR="00862CC6" w:rsidRPr="00862CC6" w:rsidRDefault="00862CC6" w:rsidP="00862CC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862CC6">
        <w:rPr>
          <w:rFonts w:ascii="Times New Roman" w:hAnsi="Times New Roman" w:cs="Times New Roman"/>
          <w:sz w:val="16"/>
          <w:szCs w:val="16"/>
        </w:rPr>
        <w:t>3.2.</w:t>
      </w:r>
      <w:ins w:id="2" w:author="lebedeva.na" w:date="2017-07-25T14:26:00Z">
        <w:r w:rsidRPr="00862CC6">
          <w:rPr>
            <w:rFonts w:ascii="Times New Roman" w:hAnsi="Times New Roman" w:cs="Times New Roman"/>
            <w:sz w:val="16"/>
            <w:szCs w:val="16"/>
          </w:rPr>
          <w:t>9</w:t>
        </w:r>
      </w:ins>
      <w:r w:rsidRPr="00862CC6">
        <w:rPr>
          <w:rFonts w:ascii="Times New Roman" w:hAnsi="Times New Roman" w:cs="Times New Roman"/>
          <w:sz w:val="16"/>
          <w:szCs w:val="16"/>
        </w:rPr>
        <w:t xml:space="preserve">. Расторгнуть Договор в случае принятия в течение календарного года двух и более решений об отказе в выполнении распоряжения Клиента о совершении операции на основании </w:t>
      </w:r>
      <w:hyperlink r:id="rId5" w:history="1">
        <w:r w:rsidRPr="00862CC6">
          <w:rPr>
            <w:rFonts w:ascii="Times New Roman" w:hAnsi="Times New Roman" w:cs="Times New Roman"/>
            <w:sz w:val="16"/>
            <w:szCs w:val="16"/>
          </w:rPr>
          <w:t xml:space="preserve">пункта </w:t>
        </w:r>
      </w:hyperlink>
      <w:r w:rsidRPr="00862CC6">
        <w:rPr>
          <w:rFonts w:ascii="Times New Roman" w:hAnsi="Times New Roman" w:cs="Times New Roman"/>
          <w:sz w:val="16"/>
          <w:szCs w:val="16"/>
        </w:rPr>
        <w:t xml:space="preserve">3.2.4.2  Договора. </w:t>
      </w:r>
    </w:p>
    <w:p w:rsidR="00862CC6" w:rsidRPr="00862CC6" w:rsidRDefault="00862CC6" w:rsidP="00862CC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862CC6">
        <w:rPr>
          <w:rFonts w:ascii="Times New Roman" w:hAnsi="Times New Roman" w:cs="Times New Roman"/>
          <w:sz w:val="16"/>
          <w:szCs w:val="16"/>
        </w:rPr>
        <w:t>3.2.1</w:t>
      </w:r>
      <w:ins w:id="3" w:author="lebedeva.na" w:date="2017-07-25T14:26:00Z">
        <w:r w:rsidRPr="00862CC6">
          <w:rPr>
            <w:rFonts w:ascii="Times New Roman" w:hAnsi="Times New Roman" w:cs="Times New Roman"/>
            <w:sz w:val="16"/>
            <w:szCs w:val="16"/>
          </w:rPr>
          <w:t>0</w:t>
        </w:r>
      </w:ins>
      <w:r w:rsidRPr="00862CC6">
        <w:rPr>
          <w:rFonts w:ascii="Times New Roman" w:hAnsi="Times New Roman" w:cs="Times New Roman"/>
          <w:sz w:val="16"/>
          <w:szCs w:val="16"/>
        </w:rPr>
        <w:t>. Банк вправе использовать представленные Клиентом в целях идентификации и (или) обновления информации сведения в форме электронного документа, подписанного усиленной квалифицированной электронной подписью.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</w:p>
    <w:p w:rsidR="00862CC6" w:rsidRPr="00862CC6" w:rsidRDefault="00862CC6" w:rsidP="00862CC6">
      <w:pPr>
        <w:suppressAutoHyphens/>
        <w:ind w:firstLine="709"/>
        <w:rPr>
          <w:sz w:val="16"/>
          <w:szCs w:val="16"/>
        </w:rPr>
      </w:pPr>
    </w:p>
    <w:p w:rsidR="00862CC6" w:rsidRPr="00862CC6" w:rsidRDefault="00862CC6" w:rsidP="00862CC6">
      <w:pPr>
        <w:suppressAutoHyphens/>
        <w:ind w:right="-1" w:firstLine="709"/>
        <w:rPr>
          <w:i/>
          <w:sz w:val="16"/>
          <w:szCs w:val="16"/>
        </w:rPr>
      </w:pPr>
      <w:r w:rsidRPr="00862CC6">
        <w:rPr>
          <w:b/>
          <w:i/>
          <w:sz w:val="16"/>
          <w:szCs w:val="16"/>
        </w:rPr>
        <w:t>3.3. Клиент обязан</w:t>
      </w:r>
      <w:r w:rsidRPr="00862CC6">
        <w:rPr>
          <w:i/>
          <w:sz w:val="16"/>
          <w:szCs w:val="16"/>
        </w:rPr>
        <w:t>: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3.3.1. Представить в Банк пакет документов, предусмотренный п. 2.1. Договора.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3.3.2. Соблюдать законодательство Российской Федерации и выполнять требования инструкций, правил и других нормативных актов по вопросам совершения расчетно-кассовых операций.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3.3.3. Использовать Счет только для проведения операций, предусмотренных Законом №103-ФЗ.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3.3.4. Осуществлять расчетно-кассовые операции в соответствии с действующим законодательством РФ с учетом требования Закона №103-ФЗ, нормативными актами Банка России.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 xml:space="preserve">3.3.5. </w:t>
      </w:r>
      <w:proofErr w:type="gramStart"/>
      <w:r w:rsidRPr="00862CC6">
        <w:rPr>
          <w:sz w:val="16"/>
          <w:szCs w:val="16"/>
        </w:rPr>
        <w:t>Представлять Банку необходимые документы и информацию для осуществления контроля за расчетами Клиента с юридическими лицами, созданными в соответствии с законодательством Российской Федерации в валюте Российской Федерации в валюте Российской Федерации в порядке, предусмотренном действующим законодательством РФ и нормативными актами Банка России.</w:t>
      </w:r>
      <w:proofErr w:type="gramEnd"/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3.3.6. Оплачивать услуги Банка по совершению операций с денежными средствами, находящимися на Счете, в порядке, установленном п. 5. Договора.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 xml:space="preserve">3.3.7. Письменно уведомлять Банк в течение 10 (десяти) дней после выдачи ему выписок о суммах, ошибочно зачисленных на Счет либо списанных со Счета. При </w:t>
      </w:r>
      <w:proofErr w:type="spellStart"/>
      <w:r w:rsidRPr="00862CC6">
        <w:rPr>
          <w:sz w:val="16"/>
          <w:szCs w:val="16"/>
        </w:rPr>
        <w:t>непоступлении</w:t>
      </w:r>
      <w:proofErr w:type="spellEnd"/>
      <w:r w:rsidRPr="00862CC6">
        <w:rPr>
          <w:sz w:val="16"/>
          <w:szCs w:val="16"/>
        </w:rPr>
        <w:t xml:space="preserve"> от Клиента в указанные сроки возражений совершенные операции и остаток средств на Счете считаются подтвержденными.</w:t>
      </w:r>
    </w:p>
    <w:p w:rsidR="00862CC6" w:rsidRPr="00862CC6" w:rsidRDefault="00862CC6" w:rsidP="00862CC6">
      <w:pPr>
        <w:ind w:firstLine="708"/>
        <w:rPr>
          <w:sz w:val="16"/>
          <w:szCs w:val="16"/>
        </w:rPr>
      </w:pPr>
      <w:r w:rsidRPr="00862CC6">
        <w:rPr>
          <w:sz w:val="16"/>
          <w:szCs w:val="16"/>
        </w:rPr>
        <w:t>3.3.8. В случае изменения сведений, представленных Клиентом в соответствии с п. 2.1. Дог</w:t>
      </w:r>
      <w:r w:rsidRPr="00862CC6">
        <w:rPr>
          <w:sz w:val="16"/>
          <w:szCs w:val="16"/>
        </w:rPr>
        <w:t>о</w:t>
      </w:r>
      <w:r w:rsidRPr="00862CC6">
        <w:rPr>
          <w:sz w:val="16"/>
          <w:szCs w:val="16"/>
        </w:rPr>
        <w:t xml:space="preserve">вора, представить в Банк документы, подтверждающие изменений таких сведений, в течение 3 (трех) рабочих дней </w:t>
      </w:r>
      <w:proofErr w:type="gramStart"/>
      <w:r w:rsidRPr="00862CC6">
        <w:rPr>
          <w:sz w:val="16"/>
          <w:szCs w:val="16"/>
        </w:rPr>
        <w:t>с даты</w:t>
      </w:r>
      <w:proofErr w:type="gramEnd"/>
      <w:r w:rsidRPr="00862CC6">
        <w:rPr>
          <w:sz w:val="16"/>
          <w:szCs w:val="16"/>
        </w:rPr>
        <w:t xml:space="preserve"> такого изменения. </w:t>
      </w:r>
    </w:p>
    <w:p w:rsidR="00862CC6" w:rsidRPr="00862CC6" w:rsidRDefault="00862CC6" w:rsidP="00862CC6">
      <w:pPr>
        <w:ind w:firstLine="708"/>
        <w:rPr>
          <w:sz w:val="16"/>
          <w:szCs w:val="16"/>
        </w:rPr>
      </w:pPr>
      <w:r w:rsidRPr="00862CC6">
        <w:rPr>
          <w:sz w:val="16"/>
          <w:szCs w:val="16"/>
        </w:rPr>
        <w:t>В противном случае Банк не несет ответственности за негативные последствия, связанные с использованием Банком недостоверных данных.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3.3.9. Представлять в Банк надлежащим образом оформленные платежные и иные документы.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3.3.10. Представлять по запросу Банка информацию и документы, необходимые для осуществления его функций внутреннего контроля по операциям, связанным с легализацией (отмыванием) доходов, полученных преступным путем, и финансированием терроризма.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3.3.11. Представлять Банку не позднее 25 (двадцать пятого) января письменное подтверждение об остатке денежных средств, находящихся на Счете, на начало каждого календарного года.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 xml:space="preserve">3.3.12. В случае заключения Клиентом договора, предоставляющего контрагенту права списания денежных средств со Счета без распоряжения Клиента, Клиент обязан заключить с Банком дополнительное соглашение к Договору, содержащее условие о списании денежных средств без его распоряжения со Счета. Одновременно Клиент обязан предоставить в Банк сведения о получателе средств, </w:t>
      </w:r>
      <w:proofErr w:type="gramStart"/>
      <w:r w:rsidRPr="00862CC6">
        <w:rPr>
          <w:sz w:val="16"/>
          <w:szCs w:val="16"/>
        </w:rPr>
        <w:t>имеющим</w:t>
      </w:r>
      <w:proofErr w:type="gramEnd"/>
      <w:r w:rsidRPr="00862CC6">
        <w:rPr>
          <w:sz w:val="16"/>
          <w:szCs w:val="16"/>
        </w:rPr>
        <w:t xml:space="preserve"> право выставлять инкассовые поручения или платежные требования на списание денежных средств без распоряжения Клиента, обязательстве, по которому будут производиться платежи, а также об основном договоре (дата, номер, соответствующий пункт, предусматривающий право списания без распоряжения Клиента).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lastRenderedPageBreak/>
        <w:t>3.3.13.Перед заключением Договора ознакомиться с действующими тарифами Банка.</w:t>
      </w:r>
    </w:p>
    <w:p w:rsidR="00862CC6" w:rsidRPr="00862CC6" w:rsidRDefault="00862CC6" w:rsidP="00862CC6">
      <w:pPr>
        <w:pStyle w:val="ConsPlusNormal"/>
        <w:ind w:firstLine="540"/>
        <w:jc w:val="both"/>
        <w:rPr>
          <w:sz w:val="16"/>
          <w:szCs w:val="16"/>
        </w:rPr>
      </w:pPr>
      <w:r w:rsidRPr="00862CC6">
        <w:rPr>
          <w:rFonts w:ascii="Times New Roman" w:hAnsi="Times New Roman" w:cs="Times New Roman"/>
          <w:sz w:val="16"/>
          <w:szCs w:val="16"/>
        </w:rPr>
        <w:t xml:space="preserve">   3.3.14. Предоставлять информацию, необходимую для </w:t>
      </w:r>
      <w:ins w:id="4" w:author="lebedeva.na" w:date="2017-07-25T14:40:00Z">
        <w:r w:rsidRPr="00862CC6">
          <w:rPr>
            <w:rFonts w:ascii="Times New Roman" w:hAnsi="Times New Roman" w:cs="Times New Roman"/>
            <w:sz w:val="16"/>
            <w:szCs w:val="16"/>
          </w:rPr>
          <w:t xml:space="preserve">исполнения Банком </w:t>
        </w:r>
      </w:ins>
      <w:r w:rsidRPr="00862CC6">
        <w:rPr>
          <w:rFonts w:ascii="Times New Roman" w:hAnsi="Times New Roman" w:cs="Times New Roman"/>
          <w:sz w:val="16"/>
          <w:szCs w:val="16"/>
        </w:rPr>
        <w:t>Федерального закона  115-ФЗ "О противодействии легализации (отмыванию) доходов, полученных преступным путем, и финансированию терроризма",</w:t>
      </w:r>
      <w:r w:rsidRPr="00862CC6">
        <w:rPr>
          <w:sz w:val="16"/>
          <w:szCs w:val="16"/>
        </w:rPr>
        <w:t xml:space="preserve"> </w:t>
      </w:r>
      <w:r w:rsidRPr="00862CC6">
        <w:rPr>
          <w:rFonts w:ascii="Times New Roman" w:hAnsi="Times New Roman" w:cs="Times New Roman"/>
          <w:sz w:val="16"/>
          <w:szCs w:val="16"/>
        </w:rPr>
        <w:t xml:space="preserve">включая информацию о своих </w:t>
      </w:r>
      <w:proofErr w:type="spellStart"/>
      <w:r w:rsidRPr="00862CC6">
        <w:rPr>
          <w:rFonts w:ascii="Times New Roman" w:hAnsi="Times New Roman" w:cs="Times New Roman"/>
          <w:sz w:val="16"/>
          <w:szCs w:val="16"/>
        </w:rPr>
        <w:t>выгодоприобретателях</w:t>
      </w:r>
      <w:proofErr w:type="spellEnd"/>
      <w:r w:rsidRPr="00862CC6">
        <w:rPr>
          <w:rFonts w:ascii="Times New Roman" w:hAnsi="Times New Roman" w:cs="Times New Roman"/>
          <w:sz w:val="16"/>
          <w:szCs w:val="16"/>
        </w:rPr>
        <w:t xml:space="preserve">, учредителях (участниках) и </w:t>
      </w:r>
      <w:proofErr w:type="spellStart"/>
      <w:r w:rsidRPr="00862CC6">
        <w:rPr>
          <w:rFonts w:ascii="Times New Roman" w:hAnsi="Times New Roman" w:cs="Times New Roman"/>
          <w:sz w:val="16"/>
          <w:szCs w:val="16"/>
        </w:rPr>
        <w:t>бенефициарных</w:t>
      </w:r>
      <w:proofErr w:type="spellEnd"/>
      <w:r w:rsidRPr="00862CC6">
        <w:rPr>
          <w:rFonts w:ascii="Times New Roman" w:hAnsi="Times New Roman" w:cs="Times New Roman"/>
          <w:sz w:val="16"/>
          <w:szCs w:val="16"/>
        </w:rPr>
        <w:t xml:space="preserve"> владельцах.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</w:p>
    <w:p w:rsidR="00862CC6" w:rsidRPr="00862CC6" w:rsidRDefault="00862CC6" w:rsidP="00862CC6">
      <w:pPr>
        <w:suppressAutoHyphens/>
        <w:ind w:right="-1" w:firstLine="709"/>
        <w:rPr>
          <w:i/>
          <w:sz w:val="16"/>
          <w:szCs w:val="16"/>
        </w:rPr>
      </w:pPr>
      <w:r w:rsidRPr="00862CC6">
        <w:rPr>
          <w:b/>
          <w:i/>
          <w:sz w:val="16"/>
          <w:szCs w:val="16"/>
        </w:rPr>
        <w:t>3.4. Клиент вправе</w:t>
      </w:r>
      <w:r w:rsidRPr="00862CC6">
        <w:rPr>
          <w:i/>
          <w:sz w:val="16"/>
          <w:szCs w:val="16"/>
        </w:rPr>
        <w:t>:</w:t>
      </w:r>
    </w:p>
    <w:p w:rsidR="00862CC6" w:rsidRPr="00862CC6" w:rsidRDefault="00862CC6" w:rsidP="00862CC6">
      <w:pPr>
        <w:suppressAutoHyphens/>
        <w:ind w:right="-1" w:firstLine="710"/>
        <w:rPr>
          <w:sz w:val="16"/>
          <w:szCs w:val="16"/>
        </w:rPr>
      </w:pPr>
      <w:r w:rsidRPr="00862CC6">
        <w:rPr>
          <w:sz w:val="16"/>
          <w:szCs w:val="16"/>
        </w:rPr>
        <w:t>3.4.1. Беспрепятственно распоряжаться денежными средствами, находящимися на Счете.</w:t>
      </w:r>
    </w:p>
    <w:p w:rsidR="00862CC6" w:rsidRPr="00862CC6" w:rsidRDefault="00862CC6" w:rsidP="00862CC6">
      <w:pPr>
        <w:suppressAutoHyphens/>
        <w:ind w:right="-1" w:firstLine="710"/>
        <w:rPr>
          <w:sz w:val="16"/>
          <w:szCs w:val="16"/>
        </w:rPr>
      </w:pPr>
      <w:r w:rsidRPr="00862CC6">
        <w:rPr>
          <w:sz w:val="16"/>
          <w:szCs w:val="16"/>
        </w:rPr>
        <w:t>3.4.2. Осуществлять операции по Счету в порядке и пределах, установленных действующим законодательством РФ с учетом требований Закона №103-ФЗ и Договора.</w:t>
      </w:r>
    </w:p>
    <w:p w:rsidR="00862CC6" w:rsidRPr="00862CC6" w:rsidRDefault="00862CC6" w:rsidP="00862CC6">
      <w:pPr>
        <w:suppressAutoHyphens/>
        <w:ind w:right="-1" w:firstLine="710"/>
        <w:rPr>
          <w:sz w:val="16"/>
          <w:szCs w:val="16"/>
        </w:rPr>
      </w:pPr>
      <w:r w:rsidRPr="00862CC6">
        <w:rPr>
          <w:sz w:val="16"/>
          <w:szCs w:val="16"/>
        </w:rPr>
        <w:t>3.4.3. Получать выписки по Счету по мере совершения операций по Счету вместе с документами, послужившими основаниями для списания и/или зачисления средств, а также банковские справки по вопросам, связанным с исполнением Договора.</w:t>
      </w:r>
    </w:p>
    <w:p w:rsidR="00862CC6" w:rsidRPr="00862CC6" w:rsidRDefault="00862CC6" w:rsidP="00862CC6">
      <w:pPr>
        <w:suppressAutoHyphens/>
        <w:ind w:right="-1" w:firstLine="710"/>
        <w:rPr>
          <w:sz w:val="16"/>
          <w:szCs w:val="16"/>
        </w:rPr>
      </w:pPr>
    </w:p>
    <w:p w:rsidR="00862CC6" w:rsidRPr="00862CC6" w:rsidRDefault="00862CC6" w:rsidP="00862CC6">
      <w:pPr>
        <w:suppressAutoHyphens/>
        <w:ind w:left="284" w:right="284"/>
        <w:jc w:val="center"/>
        <w:rPr>
          <w:b/>
          <w:sz w:val="16"/>
          <w:szCs w:val="16"/>
        </w:rPr>
      </w:pPr>
      <w:r w:rsidRPr="00862CC6">
        <w:rPr>
          <w:b/>
          <w:sz w:val="16"/>
          <w:szCs w:val="16"/>
        </w:rPr>
        <w:t>4. КАССОВОЕ ОБСЛУЖИВАНИЕ</w:t>
      </w:r>
    </w:p>
    <w:p w:rsidR="00862CC6" w:rsidRPr="00862CC6" w:rsidRDefault="00862CC6" w:rsidP="00862CC6">
      <w:pPr>
        <w:suppressAutoHyphens/>
        <w:ind w:left="284" w:right="284"/>
        <w:jc w:val="center"/>
        <w:rPr>
          <w:sz w:val="16"/>
          <w:szCs w:val="16"/>
        </w:rPr>
      </w:pPr>
    </w:p>
    <w:p w:rsidR="00862CC6" w:rsidRPr="00862CC6" w:rsidRDefault="00862CC6" w:rsidP="00862CC6">
      <w:pPr>
        <w:tabs>
          <w:tab w:val="left" w:pos="5051"/>
        </w:tabs>
        <w:suppressAutoHyphens/>
        <w:ind w:firstLine="720"/>
        <w:rPr>
          <w:sz w:val="16"/>
          <w:szCs w:val="16"/>
        </w:rPr>
      </w:pPr>
      <w:r w:rsidRPr="00862CC6">
        <w:rPr>
          <w:sz w:val="16"/>
          <w:szCs w:val="16"/>
        </w:rPr>
        <w:t>4.1. Прием от Клиента наличных денежных средств, пересчет, зачисление на Счет, выдача денежных средств со Счета осуществляется в соответствии с порядком ведения кассовых операций, предусмотренных действующим законодательством Российской Федерации.</w:t>
      </w:r>
    </w:p>
    <w:p w:rsidR="00862CC6" w:rsidRPr="00862CC6" w:rsidRDefault="00862CC6" w:rsidP="00862CC6">
      <w:pPr>
        <w:tabs>
          <w:tab w:val="left" w:pos="5051"/>
        </w:tabs>
        <w:suppressAutoHyphens/>
        <w:ind w:firstLine="720"/>
        <w:rPr>
          <w:sz w:val="16"/>
          <w:szCs w:val="16"/>
        </w:rPr>
      </w:pPr>
      <w:r w:rsidRPr="00862CC6">
        <w:rPr>
          <w:sz w:val="16"/>
          <w:szCs w:val="16"/>
        </w:rPr>
        <w:t>4.2. Зачисление на Счет сумм сдаваемых Клиентом наличных денежных сре</w:t>
      </w:r>
      <w:proofErr w:type="gramStart"/>
      <w:r w:rsidRPr="00862CC6">
        <w:rPr>
          <w:sz w:val="16"/>
          <w:szCs w:val="16"/>
        </w:rPr>
        <w:t>дств в т</w:t>
      </w:r>
      <w:proofErr w:type="gramEnd"/>
      <w:r w:rsidRPr="00862CC6">
        <w:rPr>
          <w:sz w:val="16"/>
          <w:szCs w:val="16"/>
        </w:rPr>
        <w:t xml:space="preserve">ечение операционного дня, производится Банком в тот же день. Зачисление на Счет сумм сдаваемых Клиентом наличных денежных средств после окончания операционного дня, производится Банком на следующий рабочий день. Порядок сдачи наличных денег устанавливается Банком. </w:t>
      </w:r>
    </w:p>
    <w:p w:rsidR="00862CC6" w:rsidRPr="00862CC6" w:rsidRDefault="00862CC6" w:rsidP="00862CC6">
      <w:pPr>
        <w:suppressAutoHyphens/>
        <w:ind w:right="-1" w:firstLine="710"/>
        <w:rPr>
          <w:sz w:val="16"/>
          <w:szCs w:val="16"/>
        </w:rPr>
      </w:pPr>
    </w:p>
    <w:p w:rsidR="00862CC6" w:rsidRPr="00862CC6" w:rsidRDefault="00862CC6" w:rsidP="00862CC6">
      <w:pPr>
        <w:suppressAutoHyphens/>
        <w:ind w:left="284" w:right="284" w:firstLine="426"/>
        <w:jc w:val="center"/>
        <w:rPr>
          <w:b/>
          <w:sz w:val="16"/>
          <w:szCs w:val="16"/>
        </w:rPr>
      </w:pPr>
      <w:r w:rsidRPr="00862CC6">
        <w:rPr>
          <w:b/>
          <w:sz w:val="16"/>
          <w:szCs w:val="16"/>
        </w:rPr>
        <w:t>5. ВОЗНАГРАЖДЕНИЕ БАНКА ЗА СОВЕРШЕНИЕ ОПЕРАЦИЙ ПО СЧЕТУ</w:t>
      </w:r>
    </w:p>
    <w:p w:rsidR="00862CC6" w:rsidRPr="00862CC6" w:rsidRDefault="00862CC6" w:rsidP="00862CC6">
      <w:pPr>
        <w:suppressAutoHyphens/>
        <w:ind w:left="284" w:right="284" w:firstLine="426"/>
        <w:jc w:val="center"/>
        <w:rPr>
          <w:b/>
          <w:sz w:val="16"/>
          <w:szCs w:val="16"/>
        </w:rPr>
      </w:pPr>
    </w:p>
    <w:p w:rsidR="00862CC6" w:rsidRPr="00862CC6" w:rsidRDefault="00862CC6" w:rsidP="00862CC6">
      <w:pPr>
        <w:suppressAutoHyphens/>
        <w:ind w:firstLine="709"/>
        <w:rPr>
          <w:sz w:val="16"/>
          <w:szCs w:val="16"/>
        </w:rPr>
      </w:pPr>
      <w:r w:rsidRPr="00862CC6">
        <w:rPr>
          <w:sz w:val="16"/>
          <w:szCs w:val="16"/>
        </w:rPr>
        <w:t>5.1. За совершение операций с денежными средствами, находящимися на Счете, Клиент уплачивает Банку вознаграждение в соответствии с действующими Тарифами Банка.</w:t>
      </w:r>
    </w:p>
    <w:p w:rsidR="00862CC6" w:rsidRPr="00862CC6" w:rsidRDefault="00862CC6" w:rsidP="00862CC6">
      <w:pPr>
        <w:suppressAutoHyphens/>
        <w:ind w:firstLine="709"/>
        <w:rPr>
          <w:sz w:val="16"/>
          <w:szCs w:val="16"/>
        </w:rPr>
      </w:pPr>
      <w:r w:rsidRPr="00862CC6">
        <w:rPr>
          <w:sz w:val="16"/>
          <w:szCs w:val="16"/>
        </w:rPr>
        <w:t>5.2. Вознаграждение уплачивается путем  его списания с Сопутствующего счета Банком без распоряжения Клиента после совершения соответствующей операции.</w:t>
      </w:r>
    </w:p>
    <w:p w:rsidR="00862CC6" w:rsidRPr="00862CC6" w:rsidRDefault="00862CC6" w:rsidP="00862CC6">
      <w:pPr>
        <w:numPr>
          <w:ilvl w:val="12"/>
          <w:numId w:val="0"/>
        </w:numPr>
        <w:suppressAutoHyphens/>
        <w:ind w:left="284" w:right="284" w:firstLine="426"/>
        <w:jc w:val="center"/>
        <w:rPr>
          <w:b/>
          <w:sz w:val="16"/>
          <w:szCs w:val="16"/>
        </w:rPr>
      </w:pPr>
    </w:p>
    <w:p w:rsidR="00862CC6" w:rsidRPr="00862CC6" w:rsidRDefault="00862CC6" w:rsidP="00862CC6">
      <w:pPr>
        <w:numPr>
          <w:ilvl w:val="12"/>
          <w:numId w:val="0"/>
        </w:numPr>
        <w:suppressAutoHyphens/>
        <w:ind w:right="-1" w:firstLine="709"/>
        <w:jc w:val="center"/>
        <w:rPr>
          <w:b/>
          <w:sz w:val="16"/>
          <w:szCs w:val="16"/>
        </w:rPr>
      </w:pPr>
      <w:r w:rsidRPr="00862CC6">
        <w:rPr>
          <w:b/>
          <w:sz w:val="16"/>
          <w:szCs w:val="16"/>
        </w:rPr>
        <w:t>6. ОТВЕТСТВЕННОСТЬ СТОРОН</w:t>
      </w:r>
    </w:p>
    <w:p w:rsidR="00862CC6" w:rsidRPr="00862CC6" w:rsidRDefault="00862CC6" w:rsidP="00862CC6">
      <w:pPr>
        <w:numPr>
          <w:ilvl w:val="12"/>
          <w:numId w:val="0"/>
        </w:numPr>
        <w:suppressAutoHyphens/>
        <w:ind w:right="-1" w:firstLine="709"/>
        <w:jc w:val="center"/>
        <w:rPr>
          <w:sz w:val="16"/>
          <w:szCs w:val="16"/>
        </w:rPr>
      </w:pP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6.1. В случае неисполнения или ненадлежащего исполнения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 xml:space="preserve">6.2. </w:t>
      </w:r>
      <w:proofErr w:type="gramStart"/>
      <w:r w:rsidRPr="00862CC6">
        <w:rPr>
          <w:sz w:val="16"/>
          <w:szCs w:val="16"/>
        </w:rPr>
        <w:t>За несвоевременное зачисление на Счет поступивших Клиенту денежных средств либо их необоснованное списание Банком со Счета, а также невыполнение (ненадлежащее выполнение) указаний Клиента о перечислении денежных средств со Счета либо об их выдаче со Счета Банк уплачивает Клиенту проценты от несвоевременно зачисленной (списанной), либо необоснованно списанной суммы за каждый день просрочки, исходя из 0,01% ставки рефинансирования Банка России на день</w:t>
      </w:r>
      <w:proofErr w:type="gramEnd"/>
      <w:r w:rsidRPr="00862CC6">
        <w:rPr>
          <w:sz w:val="16"/>
          <w:szCs w:val="16"/>
        </w:rPr>
        <w:t xml:space="preserve"> совершения соответствующей операции.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6.3. Банк не несет ответственности за правильность и достоверность информации, содержащейся в документах Клиента, а также за последствия исполнения поручений, выданных неуполномоченными лицами, в случаях, когда с использование процедур, установленных в п. 3.1.5.1. Договора, Банк не мог установить факта выдачи распоряжения неуполномоченными лицами, а Клиент не принял мер по предупреждению такой ситуации, либо ситуация вызвана неисполнением обязатель</w:t>
      </w:r>
      <w:proofErr w:type="gramStart"/>
      <w:r w:rsidRPr="00862CC6">
        <w:rPr>
          <w:sz w:val="16"/>
          <w:szCs w:val="16"/>
        </w:rPr>
        <w:t>ств Кл</w:t>
      </w:r>
      <w:proofErr w:type="gramEnd"/>
      <w:r w:rsidRPr="00862CC6">
        <w:rPr>
          <w:sz w:val="16"/>
          <w:szCs w:val="16"/>
        </w:rPr>
        <w:t>иента по Договору или противоправными действиями должностных, доверенных лиц Клиента или третьих лиц.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6.4. Банк освобождается от ответственности в случае, если операции по Счету Клиента задерживаются по вине Банка России либо по другим причинам, не зависящим от Ба</w:t>
      </w:r>
      <w:r w:rsidRPr="00862CC6">
        <w:rPr>
          <w:sz w:val="16"/>
          <w:szCs w:val="16"/>
        </w:rPr>
        <w:t>н</w:t>
      </w:r>
      <w:r w:rsidRPr="00862CC6">
        <w:rPr>
          <w:sz w:val="16"/>
          <w:szCs w:val="16"/>
        </w:rPr>
        <w:t>ка.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6.5. Клиент несет ответственность за достоверность сообщенных сведений и представленных документов для открытия Счета и проведения операций по Счету, а также за своевременность их предоставл</w:t>
      </w:r>
      <w:r w:rsidRPr="00862CC6">
        <w:rPr>
          <w:sz w:val="16"/>
          <w:szCs w:val="16"/>
        </w:rPr>
        <w:t>е</w:t>
      </w:r>
      <w:r w:rsidRPr="00862CC6">
        <w:rPr>
          <w:sz w:val="16"/>
          <w:szCs w:val="16"/>
        </w:rPr>
        <w:t>ния в Банк.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 xml:space="preserve">6.6. В случае непредставления Клиентом Банку дополнительной информации и документов, в срок, указанный в п.3.2.6. Договора, Клиент уплачивает Банку штраф, установленный в соответствии с действующими тарифами Банка. 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proofErr w:type="gramStart"/>
      <w:r w:rsidRPr="00862CC6">
        <w:rPr>
          <w:sz w:val="16"/>
          <w:szCs w:val="16"/>
        </w:rPr>
        <w:t>6.7 Сторона, не исполнившая или ненадлежащим образом исполнившая обязательства по Договору, несет ответственность, если не докажет, что надлежащее исполнение оказалось невозможным вследствие действия обстоятельств непреодолимой силы, то есть чрезвычайных и неотвратимых при данных условиях обстоятельств, в частности:  стихийных бедствий, военных действий и т.п., а также вследствие решений органов законодательной и/или исполнительной власти РФ, обусловливающие невозможность исполнения Договора.</w:t>
      </w:r>
      <w:proofErr w:type="gramEnd"/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Наступление указанных обстоятельств не влечет прекращения обязатель</w:t>
      </w:r>
      <w:proofErr w:type="gramStart"/>
      <w:r w:rsidRPr="00862CC6">
        <w:rPr>
          <w:sz w:val="16"/>
          <w:szCs w:val="16"/>
        </w:rPr>
        <w:t>ств Ст</w:t>
      </w:r>
      <w:proofErr w:type="gramEnd"/>
      <w:r w:rsidRPr="00862CC6">
        <w:rPr>
          <w:sz w:val="16"/>
          <w:szCs w:val="16"/>
        </w:rPr>
        <w:t>орон по Договору. При этом Сторона освобождается от ответственности за неисполнение или ненадлежащее исполнение обязательств по Договору только в течение срока действия указанных обстоятельств.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О наступлении и прекращении указанных обстоятельств заинтересованная Сторона обязана незамедлительно проинформировать другую Сторону в письменной форме.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Доказательством наличия обстоятельств непреодолимой силы и их продолжительности будут являться документы, выдаваемые компетентными организациями Ро</w:t>
      </w:r>
      <w:r w:rsidRPr="00862CC6">
        <w:rPr>
          <w:sz w:val="16"/>
          <w:szCs w:val="16"/>
        </w:rPr>
        <w:t>с</w:t>
      </w:r>
      <w:r w:rsidRPr="00862CC6">
        <w:rPr>
          <w:sz w:val="16"/>
          <w:szCs w:val="16"/>
        </w:rPr>
        <w:t>сийской Федерации.</w:t>
      </w:r>
    </w:p>
    <w:p w:rsidR="00862CC6" w:rsidRPr="00862CC6" w:rsidRDefault="00862CC6" w:rsidP="00862CC6">
      <w:pPr>
        <w:suppressAutoHyphens/>
        <w:ind w:left="284" w:right="284" w:firstLine="426"/>
        <w:rPr>
          <w:sz w:val="16"/>
          <w:szCs w:val="16"/>
        </w:rPr>
      </w:pPr>
    </w:p>
    <w:p w:rsidR="00862CC6" w:rsidRPr="00862CC6" w:rsidRDefault="00862CC6" w:rsidP="00862CC6">
      <w:pPr>
        <w:suppressAutoHyphens/>
        <w:ind w:right="-1" w:firstLine="709"/>
        <w:jc w:val="center"/>
        <w:rPr>
          <w:b/>
          <w:sz w:val="16"/>
          <w:szCs w:val="16"/>
        </w:rPr>
      </w:pPr>
      <w:r w:rsidRPr="00862CC6">
        <w:rPr>
          <w:b/>
          <w:sz w:val="16"/>
          <w:szCs w:val="16"/>
        </w:rPr>
        <w:t>7. СРОК ДЕЙСТВИЯ ДОГОВОРА И ПОРЯДОК</w:t>
      </w:r>
    </w:p>
    <w:p w:rsidR="00862CC6" w:rsidRPr="00862CC6" w:rsidRDefault="00862CC6" w:rsidP="00862CC6">
      <w:pPr>
        <w:pStyle w:val="4"/>
        <w:suppressAutoHyphens/>
        <w:ind w:left="0" w:right="-1" w:firstLine="709"/>
        <w:outlineLvl w:val="3"/>
        <w:rPr>
          <w:rFonts w:ascii="Times New Roman" w:hAnsi="Times New Roman"/>
          <w:szCs w:val="16"/>
        </w:rPr>
      </w:pPr>
      <w:r w:rsidRPr="00862CC6">
        <w:rPr>
          <w:rFonts w:ascii="Times New Roman" w:hAnsi="Times New Roman"/>
          <w:szCs w:val="16"/>
        </w:rPr>
        <w:t>ЕГО РАСТОРЖЕНИЯ. ЗАКРЫТИЕ СЧЕТА</w:t>
      </w:r>
    </w:p>
    <w:p w:rsidR="00862CC6" w:rsidRPr="00862CC6" w:rsidRDefault="00862CC6" w:rsidP="00862CC6">
      <w:pPr>
        <w:suppressAutoHyphens/>
        <w:ind w:right="-1" w:firstLine="709"/>
        <w:jc w:val="center"/>
        <w:rPr>
          <w:sz w:val="16"/>
          <w:szCs w:val="16"/>
        </w:rPr>
      </w:pP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7.1. Договор вступает в силу с момента его заключения и действует до конца текущего календарного года.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7.2. Договор считается пролонгированным на каждый последующий календарный год, если ни одна из Сторон письменно не заявит о его расторжении за 1 (один) месяц до окончания срока действия  Договора.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 xml:space="preserve">7.3. </w:t>
      </w:r>
      <w:proofErr w:type="gramStart"/>
      <w:r w:rsidRPr="00862CC6">
        <w:rPr>
          <w:sz w:val="16"/>
          <w:szCs w:val="16"/>
        </w:rPr>
        <w:t>Договор</w:t>
      </w:r>
      <w:proofErr w:type="gramEnd"/>
      <w:r w:rsidRPr="00862CC6">
        <w:rPr>
          <w:sz w:val="16"/>
          <w:szCs w:val="16"/>
        </w:rPr>
        <w:t xml:space="preserve"> может быть расторгнут на основании письменного заявления Клиента. В заявлении Клиента должно содержаться подтверждение остатка денежных средств на Счете на дату расторжения Договора. 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 xml:space="preserve">В этом случае в течение 5 дней </w:t>
      </w:r>
      <w:proofErr w:type="gramStart"/>
      <w:r w:rsidRPr="00862CC6">
        <w:rPr>
          <w:sz w:val="16"/>
          <w:szCs w:val="16"/>
        </w:rPr>
        <w:t>с даты подачи</w:t>
      </w:r>
      <w:proofErr w:type="gramEnd"/>
      <w:r w:rsidRPr="00862CC6">
        <w:rPr>
          <w:sz w:val="16"/>
          <w:szCs w:val="16"/>
        </w:rPr>
        <w:t xml:space="preserve"> заявления о расторжении Договора Клиент обязан исполнить все имеющиеся финансовые обязательства перед Банком.</w:t>
      </w:r>
    </w:p>
    <w:p w:rsidR="00862CC6" w:rsidRPr="00862CC6" w:rsidRDefault="00862CC6" w:rsidP="00862CC6">
      <w:pPr>
        <w:suppressAutoHyphens/>
        <w:ind w:firstLine="709"/>
        <w:rPr>
          <w:sz w:val="16"/>
          <w:szCs w:val="16"/>
        </w:rPr>
      </w:pPr>
      <w:r w:rsidRPr="00862CC6">
        <w:rPr>
          <w:sz w:val="16"/>
          <w:szCs w:val="16"/>
        </w:rPr>
        <w:t>7.4. Банк вправе расторгнуть Договор в одностороннем порядке, при условии  отсутствия в течение двух лет денежных средств на Счете и операций по Счету, предупредив в письменной форме об этом Клиента. Договор считается расторгнутым по истечении двух месяцев со дня направления Банком такого предупреждения, если на Счет в течение этого срока не поступили денежные средства.</w:t>
      </w:r>
    </w:p>
    <w:p w:rsidR="00862CC6" w:rsidRPr="00862CC6" w:rsidRDefault="00862CC6" w:rsidP="00862CC6">
      <w:pPr>
        <w:suppressAutoHyphens/>
        <w:ind w:firstLine="709"/>
        <w:rPr>
          <w:sz w:val="16"/>
          <w:szCs w:val="16"/>
        </w:rPr>
      </w:pPr>
      <w:r w:rsidRPr="00862CC6">
        <w:rPr>
          <w:sz w:val="16"/>
          <w:szCs w:val="16"/>
        </w:rPr>
        <w:t>7.6. Банк вправе отказаться от исполнения Договора банковского счета и расторгнуть Договор банковского счета в одностороннем порядке по истечении шестидесяти дней со дня направления Банком Клиенту Уведомления, в случае принятия в течение календарного года двух и более решений об отказе в выполнении распоряжения клиента о совершении операции.</w:t>
      </w:r>
    </w:p>
    <w:p w:rsidR="00862CC6" w:rsidRPr="00862CC6" w:rsidRDefault="00862CC6" w:rsidP="00862CC6">
      <w:pPr>
        <w:suppressAutoHyphens/>
        <w:ind w:firstLine="709"/>
        <w:rPr>
          <w:sz w:val="16"/>
          <w:szCs w:val="16"/>
        </w:rPr>
      </w:pPr>
      <w:r w:rsidRPr="00862CC6">
        <w:rPr>
          <w:sz w:val="16"/>
          <w:szCs w:val="16"/>
        </w:rPr>
        <w:lastRenderedPageBreak/>
        <w:t xml:space="preserve">7.7. По требованию Банка </w:t>
      </w:r>
      <w:proofErr w:type="gramStart"/>
      <w:r w:rsidRPr="00862CC6">
        <w:rPr>
          <w:sz w:val="16"/>
          <w:szCs w:val="16"/>
        </w:rPr>
        <w:t>Договор</w:t>
      </w:r>
      <w:proofErr w:type="gramEnd"/>
      <w:r w:rsidRPr="00862CC6">
        <w:rPr>
          <w:sz w:val="16"/>
          <w:szCs w:val="16"/>
        </w:rPr>
        <w:t xml:space="preserve"> может быть расторгнут судом в следующих случаях:</w:t>
      </w:r>
    </w:p>
    <w:p w:rsidR="00862CC6" w:rsidRPr="00862CC6" w:rsidRDefault="00862CC6" w:rsidP="00862CC6">
      <w:pPr>
        <w:suppressAutoHyphens/>
        <w:autoSpaceDE w:val="0"/>
        <w:autoSpaceDN w:val="0"/>
        <w:adjustRightInd w:val="0"/>
        <w:ind w:firstLine="709"/>
        <w:rPr>
          <w:sz w:val="16"/>
          <w:szCs w:val="16"/>
        </w:rPr>
      </w:pPr>
      <w:r w:rsidRPr="00862CC6">
        <w:rPr>
          <w:sz w:val="16"/>
          <w:szCs w:val="16"/>
        </w:rPr>
        <w:t xml:space="preserve">- когда сумма </w:t>
      </w:r>
      <w:proofErr w:type="gramStart"/>
      <w:r w:rsidRPr="00862CC6">
        <w:rPr>
          <w:sz w:val="16"/>
          <w:szCs w:val="16"/>
        </w:rPr>
        <w:t>денежных средств, хранящихся на Счете  составляет</w:t>
      </w:r>
      <w:proofErr w:type="gramEnd"/>
      <w:r w:rsidRPr="00862CC6">
        <w:rPr>
          <w:sz w:val="16"/>
          <w:szCs w:val="16"/>
        </w:rPr>
        <w:t xml:space="preserve"> меньше 2 000,00 (двух тысяч) рублей 00 копеек, и в случае если указанная сумма не будет восстановлена в течение 1 (одного) месяца со дня предупреждения Клиента Банком об этом;</w:t>
      </w:r>
    </w:p>
    <w:p w:rsidR="00862CC6" w:rsidRPr="00862CC6" w:rsidRDefault="00862CC6" w:rsidP="00862CC6">
      <w:pPr>
        <w:suppressAutoHyphens/>
        <w:autoSpaceDE w:val="0"/>
        <w:autoSpaceDN w:val="0"/>
        <w:adjustRightInd w:val="0"/>
        <w:ind w:firstLine="709"/>
        <w:rPr>
          <w:sz w:val="16"/>
          <w:szCs w:val="16"/>
        </w:rPr>
      </w:pPr>
      <w:r w:rsidRPr="00862CC6">
        <w:rPr>
          <w:sz w:val="16"/>
          <w:szCs w:val="16"/>
        </w:rPr>
        <w:t xml:space="preserve">- при отсутствии операций по Счету в течение года. 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 xml:space="preserve">7.8. Расторжение Договора является основанием для закрытия Счета. </w:t>
      </w:r>
    </w:p>
    <w:p w:rsidR="00862CC6" w:rsidRPr="00862CC6" w:rsidRDefault="00862CC6" w:rsidP="00862CC6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862CC6" w:rsidRPr="00862CC6" w:rsidRDefault="00862CC6" w:rsidP="00862CC6">
      <w:pPr>
        <w:suppressAutoHyphens/>
        <w:ind w:right="-1" w:firstLine="709"/>
        <w:jc w:val="center"/>
        <w:rPr>
          <w:b/>
          <w:sz w:val="16"/>
          <w:szCs w:val="16"/>
        </w:rPr>
      </w:pPr>
      <w:r w:rsidRPr="00862CC6">
        <w:rPr>
          <w:b/>
          <w:sz w:val="16"/>
          <w:szCs w:val="16"/>
        </w:rPr>
        <w:t>8. ПРОЧИЕ УСЛОВИЯ</w:t>
      </w: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</w:p>
    <w:p w:rsidR="00862CC6" w:rsidRPr="00862CC6" w:rsidRDefault="00862CC6" w:rsidP="00862CC6">
      <w:pPr>
        <w:suppressAutoHyphens/>
        <w:ind w:right="-1" w:firstLine="709"/>
        <w:rPr>
          <w:sz w:val="16"/>
          <w:szCs w:val="16"/>
        </w:rPr>
      </w:pPr>
      <w:r w:rsidRPr="00862CC6">
        <w:rPr>
          <w:sz w:val="16"/>
          <w:szCs w:val="16"/>
        </w:rPr>
        <w:t>8.1. Проценты за пользование Банком денежными средствами на Счете не уплачиваются.</w:t>
      </w:r>
    </w:p>
    <w:p w:rsidR="00862CC6" w:rsidRPr="00862CC6" w:rsidRDefault="00862CC6" w:rsidP="00862CC6">
      <w:pPr>
        <w:ind w:firstLine="709"/>
        <w:rPr>
          <w:sz w:val="16"/>
          <w:szCs w:val="16"/>
        </w:rPr>
      </w:pPr>
      <w:r w:rsidRPr="00862CC6">
        <w:rPr>
          <w:sz w:val="16"/>
          <w:szCs w:val="16"/>
        </w:rPr>
        <w:t>8.2. Разногласия и споры, возникающие в связи с Договором, подлежат урегулированию ме</w:t>
      </w:r>
      <w:r w:rsidRPr="00862CC6">
        <w:rPr>
          <w:sz w:val="16"/>
          <w:szCs w:val="16"/>
        </w:rPr>
        <w:t>ж</w:t>
      </w:r>
      <w:r w:rsidRPr="00862CC6">
        <w:rPr>
          <w:sz w:val="16"/>
          <w:szCs w:val="16"/>
        </w:rPr>
        <w:t xml:space="preserve">ду Сторонами посредством переговоров. </w:t>
      </w:r>
    </w:p>
    <w:p w:rsidR="00862CC6" w:rsidRPr="00862CC6" w:rsidRDefault="00862CC6" w:rsidP="00862CC6">
      <w:pPr>
        <w:ind w:firstLine="709"/>
        <w:rPr>
          <w:sz w:val="16"/>
          <w:szCs w:val="16"/>
        </w:rPr>
      </w:pPr>
      <w:r w:rsidRPr="00862CC6">
        <w:rPr>
          <w:sz w:val="16"/>
          <w:szCs w:val="16"/>
        </w:rPr>
        <w:t>В случае</w:t>
      </w:r>
      <w:proofErr w:type="gramStart"/>
      <w:r w:rsidRPr="00862CC6">
        <w:rPr>
          <w:sz w:val="16"/>
          <w:szCs w:val="16"/>
        </w:rPr>
        <w:t>,</w:t>
      </w:r>
      <w:proofErr w:type="gramEnd"/>
      <w:r w:rsidRPr="00862CC6">
        <w:rPr>
          <w:sz w:val="16"/>
          <w:szCs w:val="16"/>
        </w:rPr>
        <w:t xml:space="preserve"> если Стороны не достигнут соглашения по возникшему спору в результате перег</w:t>
      </w:r>
      <w:r w:rsidRPr="00862CC6">
        <w:rPr>
          <w:sz w:val="16"/>
          <w:szCs w:val="16"/>
        </w:rPr>
        <w:t>о</w:t>
      </w:r>
      <w:r w:rsidRPr="00862CC6">
        <w:rPr>
          <w:sz w:val="16"/>
          <w:szCs w:val="16"/>
        </w:rPr>
        <w:t>воров, спор между Сторонами подлежит рассмотрению в Арбитражном суде  по месту нахождения Банка.</w:t>
      </w:r>
    </w:p>
    <w:p w:rsidR="00862CC6" w:rsidRPr="00862CC6" w:rsidRDefault="00862CC6" w:rsidP="00862CC6">
      <w:pPr>
        <w:ind w:firstLine="709"/>
        <w:rPr>
          <w:sz w:val="16"/>
          <w:szCs w:val="16"/>
        </w:rPr>
      </w:pPr>
      <w:r w:rsidRPr="00862CC6">
        <w:rPr>
          <w:sz w:val="16"/>
          <w:szCs w:val="16"/>
        </w:rPr>
        <w:t>8.3. Договор составлен в двух экземплярах, имеющих одинаковую юридическую силу, по о</w:t>
      </w:r>
      <w:r w:rsidRPr="00862CC6">
        <w:rPr>
          <w:sz w:val="16"/>
          <w:szCs w:val="16"/>
        </w:rPr>
        <w:t>д</w:t>
      </w:r>
      <w:r w:rsidRPr="00862CC6">
        <w:rPr>
          <w:sz w:val="16"/>
          <w:szCs w:val="16"/>
        </w:rPr>
        <w:t>ному для каждой из Сторон.</w:t>
      </w:r>
    </w:p>
    <w:p w:rsidR="00862CC6" w:rsidRPr="00862CC6" w:rsidRDefault="00862CC6" w:rsidP="00862CC6">
      <w:pPr>
        <w:ind w:firstLine="709"/>
        <w:rPr>
          <w:sz w:val="16"/>
          <w:szCs w:val="16"/>
        </w:rPr>
      </w:pPr>
      <w:r w:rsidRPr="00862CC6">
        <w:rPr>
          <w:sz w:val="16"/>
          <w:szCs w:val="16"/>
        </w:rPr>
        <w:t>8.4. Все изменения и дополнения к Договору имеют силу только в том случае, если они совершены в письменной форме и подписаны уполномоченными представителями Сторон. Все изм</w:t>
      </w:r>
      <w:r w:rsidRPr="00862CC6">
        <w:rPr>
          <w:sz w:val="16"/>
          <w:szCs w:val="16"/>
        </w:rPr>
        <w:t>е</w:t>
      </w:r>
      <w:r w:rsidRPr="00862CC6">
        <w:rPr>
          <w:sz w:val="16"/>
          <w:szCs w:val="16"/>
        </w:rPr>
        <w:t>нения и дополнения к Договору являются его неотъемлемыми частями.</w:t>
      </w:r>
    </w:p>
    <w:p w:rsidR="00862CC6" w:rsidRPr="00862CC6" w:rsidRDefault="00862CC6" w:rsidP="00862CC6">
      <w:pPr>
        <w:ind w:firstLine="709"/>
        <w:rPr>
          <w:sz w:val="16"/>
          <w:szCs w:val="16"/>
        </w:rPr>
      </w:pPr>
      <w:r w:rsidRPr="00862CC6">
        <w:rPr>
          <w:sz w:val="16"/>
          <w:szCs w:val="16"/>
        </w:rPr>
        <w:t>8.5. Во всем ином, прямо не предусмотренном в Договоре, отношения Сторон регулируются действующим законодательством Российской Федерации.</w:t>
      </w:r>
    </w:p>
    <w:p w:rsidR="00862CC6" w:rsidRPr="00862CC6" w:rsidRDefault="00862CC6" w:rsidP="00862CC6">
      <w:pPr>
        <w:ind w:firstLine="709"/>
        <w:rPr>
          <w:sz w:val="16"/>
          <w:szCs w:val="16"/>
        </w:rPr>
      </w:pPr>
    </w:p>
    <w:p w:rsidR="00862CC6" w:rsidRPr="00862CC6" w:rsidRDefault="00862CC6" w:rsidP="00862CC6">
      <w:pPr>
        <w:suppressAutoHyphens/>
        <w:ind w:left="284" w:right="284" w:firstLine="426"/>
        <w:jc w:val="center"/>
        <w:rPr>
          <w:b/>
          <w:sz w:val="16"/>
          <w:szCs w:val="16"/>
        </w:rPr>
      </w:pPr>
      <w:r w:rsidRPr="00862CC6">
        <w:rPr>
          <w:b/>
          <w:sz w:val="16"/>
          <w:szCs w:val="16"/>
        </w:rPr>
        <w:t xml:space="preserve">9. ЮРИДИЧЕСКИЕ АДРЕСА, ПЛАТЕЖНЫЕ РЕКВИЗИТЫ </w:t>
      </w:r>
    </w:p>
    <w:p w:rsidR="00862CC6" w:rsidRPr="00862CC6" w:rsidRDefault="00862CC6" w:rsidP="00862CC6">
      <w:pPr>
        <w:jc w:val="center"/>
        <w:rPr>
          <w:b/>
          <w:sz w:val="16"/>
          <w:szCs w:val="16"/>
        </w:rPr>
      </w:pPr>
      <w:r w:rsidRPr="00862CC6">
        <w:rPr>
          <w:b/>
          <w:sz w:val="16"/>
          <w:szCs w:val="16"/>
        </w:rPr>
        <w:t>И ПОДПИСИ СТОРОН. АДРЕСА И РЕКВИЗИТЫ СТОРОН</w:t>
      </w:r>
    </w:p>
    <w:p w:rsidR="00862CC6" w:rsidRPr="00862CC6" w:rsidRDefault="00862CC6" w:rsidP="00862CC6">
      <w:pPr>
        <w:tabs>
          <w:tab w:val="left" w:pos="270"/>
          <w:tab w:val="decimal" w:pos="864"/>
          <w:tab w:val="left" w:pos="2160"/>
          <w:tab w:val="left" w:pos="4176"/>
        </w:tabs>
        <w:ind w:firstLine="720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856"/>
        <w:gridCol w:w="4783"/>
      </w:tblGrid>
      <w:tr w:rsidR="00862CC6" w:rsidRPr="00862CC6" w:rsidTr="00D64038">
        <w:tc>
          <w:tcPr>
            <w:tcW w:w="4856" w:type="dxa"/>
          </w:tcPr>
          <w:p w:rsidR="00862CC6" w:rsidRPr="00862CC6" w:rsidRDefault="00862CC6" w:rsidP="00D64038">
            <w:pPr>
              <w:ind w:right="-450"/>
              <w:jc w:val="center"/>
              <w:rPr>
                <w:b/>
                <w:sz w:val="16"/>
                <w:szCs w:val="16"/>
              </w:rPr>
            </w:pPr>
            <w:r w:rsidRPr="00862CC6">
              <w:rPr>
                <w:b/>
                <w:sz w:val="16"/>
                <w:szCs w:val="16"/>
              </w:rPr>
              <w:t>БАНК:</w:t>
            </w:r>
          </w:p>
        </w:tc>
        <w:tc>
          <w:tcPr>
            <w:tcW w:w="4783" w:type="dxa"/>
          </w:tcPr>
          <w:p w:rsidR="00862CC6" w:rsidRPr="00862CC6" w:rsidRDefault="00862CC6" w:rsidP="00D64038">
            <w:pPr>
              <w:ind w:right="-450"/>
              <w:jc w:val="center"/>
              <w:rPr>
                <w:b/>
                <w:sz w:val="16"/>
                <w:szCs w:val="16"/>
              </w:rPr>
            </w:pPr>
            <w:r w:rsidRPr="00862CC6">
              <w:rPr>
                <w:b/>
                <w:sz w:val="16"/>
                <w:szCs w:val="16"/>
              </w:rPr>
              <w:t>КЛИЕНТ:</w:t>
            </w:r>
          </w:p>
        </w:tc>
      </w:tr>
    </w:tbl>
    <w:p w:rsidR="00862CC6" w:rsidRPr="00862CC6" w:rsidRDefault="00862CC6" w:rsidP="00862CC6">
      <w:pPr>
        <w:pStyle w:val="a3"/>
        <w:jc w:val="right"/>
        <w:rPr>
          <w:b w:val="0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820"/>
        <w:gridCol w:w="4819"/>
      </w:tblGrid>
      <w:tr w:rsidR="00862CC6" w:rsidRPr="00862CC6" w:rsidTr="00D64038">
        <w:trPr>
          <w:trHeight w:val="511"/>
        </w:trPr>
        <w:tc>
          <w:tcPr>
            <w:tcW w:w="4820" w:type="dxa"/>
          </w:tcPr>
          <w:p w:rsidR="00862CC6" w:rsidRPr="00862CC6" w:rsidRDefault="00862CC6" w:rsidP="00D64038">
            <w:pPr>
              <w:ind w:right="-450"/>
              <w:rPr>
                <w:sz w:val="16"/>
                <w:szCs w:val="16"/>
              </w:rPr>
            </w:pPr>
            <w:r w:rsidRPr="00862CC6">
              <w:rPr>
                <w:sz w:val="16"/>
                <w:szCs w:val="16"/>
              </w:rPr>
              <w:t>_______________________________________</w:t>
            </w:r>
          </w:p>
          <w:p w:rsidR="00862CC6" w:rsidRPr="00862CC6" w:rsidRDefault="00862CC6" w:rsidP="00D64038">
            <w:pPr>
              <w:ind w:right="-450"/>
              <w:rPr>
                <w:sz w:val="16"/>
                <w:szCs w:val="16"/>
              </w:rPr>
            </w:pPr>
            <w:r w:rsidRPr="00862CC6">
              <w:rPr>
                <w:sz w:val="16"/>
                <w:szCs w:val="16"/>
              </w:rPr>
              <w:t>Адрес:_________________________________</w:t>
            </w:r>
          </w:p>
          <w:p w:rsidR="00862CC6" w:rsidRPr="00862CC6" w:rsidRDefault="00862CC6" w:rsidP="00D64038">
            <w:pPr>
              <w:ind w:right="-450"/>
              <w:rPr>
                <w:sz w:val="16"/>
                <w:szCs w:val="16"/>
              </w:rPr>
            </w:pPr>
            <w:r w:rsidRPr="00862CC6">
              <w:rPr>
                <w:sz w:val="16"/>
                <w:szCs w:val="16"/>
              </w:rPr>
              <w:t>ИНН __________________________________</w:t>
            </w:r>
          </w:p>
          <w:p w:rsidR="00862CC6" w:rsidRPr="00862CC6" w:rsidRDefault="00862CC6" w:rsidP="00D64038">
            <w:pPr>
              <w:ind w:right="-450"/>
              <w:rPr>
                <w:sz w:val="16"/>
                <w:szCs w:val="16"/>
              </w:rPr>
            </w:pPr>
            <w:r w:rsidRPr="00862CC6">
              <w:rPr>
                <w:sz w:val="16"/>
                <w:szCs w:val="16"/>
              </w:rPr>
              <w:t>БИК __________________________________</w:t>
            </w:r>
          </w:p>
          <w:p w:rsidR="00862CC6" w:rsidRPr="00862CC6" w:rsidRDefault="00862CC6" w:rsidP="00D64038">
            <w:pPr>
              <w:ind w:right="-450"/>
              <w:rPr>
                <w:sz w:val="16"/>
                <w:szCs w:val="16"/>
              </w:rPr>
            </w:pPr>
            <w:r w:rsidRPr="00862CC6">
              <w:rPr>
                <w:sz w:val="16"/>
                <w:szCs w:val="16"/>
              </w:rPr>
              <w:t>К/С ___________________________________</w:t>
            </w:r>
          </w:p>
          <w:p w:rsidR="00862CC6" w:rsidRPr="00862CC6" w:rsidRDefault="00862CC6" w:rsidP="00D64038">
            <w:pPr>
              <w:ind w:right="-450"/>
              <w:rPr>
                <w:sz w:val="16"/>
                <w:szCs w:val="16"/>
              </w:rPr>
            </w:pPr>
          </w:p>
          <w:p w:rsidR="00862CC6" w:rsidRPr="00862CC6" w:rsidRDefault="00862CC6" w:rsidP="00D64038">
            <w:pPr>
              <w:ind w:right="-450"/>
              <w:rPr>
                <w:sz w:val="16"/>
                <w:szCs w:val="16"/>
              </w:rPr>
            </w:pPr>
            <w:r w:rsidRPr="00862CC6">
              <w:rPr>
                <w:sz w:val="16"/>
                <w:szCs w:val="16"/>
              </w:rPr>
              <w:t>Руководитель _____________________________</w:t>
            </w:r>
          </w:p>
          <w:p w:rsidR="00862CC6" w:rsidRPr="00862CC6" w:rsidRDefault="00862CC6" w:rsidP="00D64038">
            <w:pPr>
              <w:ind w:right="-450"/>
              <w:rPr>
                <w:sz w:val="16"/>
                <w:szCs w:val="16"/>
              </w:rPr>
            </w:pPr>
            <w:r w:rsidRPr="00862CC6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862CC6" w:rsidRPr="00862CC6" w:rsidRDefault="00862CC6" w:rsidP="00D64038">
            <w:pPr>
              <w:ind w:right="-70"/>
              <w:rPr>
                <w:sz w:val="16"/>
                <w:szCs w:val="16"/>
              </w:rPr>
            </w:pPr>
          </w:p>
          <w:p w:rsidR="00862CC6" w:rsidRPr="00862CC6" w:rsidRDefault="00862CC6" w:rsidP="00D64038">
            <w:pPr>
              <w:ind w:right="-70"/>
              <w:rPr>
                <w:sz w:val="16"/>
                <w:szCs w:val="16"/>
              </w:rPr>
            </w:pPr>
            <w:r w:rsidRPr="00862CC6">
              <w:rPr>
                <w:sz w:val="16"/>
                <w:szCs w:val="16"/>
              </w:rPr>
              <w:t>М.П.</w:t>
            </w:r>
          </w:p>
          <w:p w:rsidR="00862CC6" w:rsidRPr="00862CC6" w:rsidRDefault="00862CC6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862CC6" w:rsidRPr="00862CC6" w:rsidRDefault="00862CC6" w:rsidP="00D64038">
            <w:pPr>
              <w:ind w:right="284"/>
              <w:rPr>
                <w:sz w:val="16"/>
                <w:szCs w:val="16"/>
              </w:rPr>
            </w:pPr>
            <w:r w:rsidRPr="00862CC6">
              <w:rPr>
                <w:sz w:val="16"/>
                <w:szCs w:val="16"/>
              </w:rPr>
              <w:t>Главный бухгалтер _______________________________</w:t>
            </w:r>
          </w:p>
          <w:p w:rsidR="00862CC6" w:rsidRPr="00862CC6" w:rsidRDefault="00862CC6" w:rsidP="00D64038">
            <w:pPr>
              <w:ind w:right="-450"/>
              <w:rPr>
                <w:sz w:val="16"/>
                <w:szCs w:val="16"/>
              </w:rPr>
            </w:pPr>
            <w:r w:rsidRPr="00862CC6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862CC6" w:rsidRPr="00862CC6" w:rsidRDefault="00862CC6" w:rsidP="00D64038">
            <w:pPr>
              <w:ind w:right="284"/>
              <w:rPr>
                <w:sz w:val="16"/>
                <w:szCs w:val="16"/>
              </w:rPr>
            </w:pPr>
          </w:p>
        </w:tc>
        <w:tc>
          <w:tcPr>
            <w:tcW w:w="4819" w:type="dxa"/>
          </w:tcPr>
          <w:p w:rsidR="00862CC6" w:rsidRPr="00862CC6" w:rsidRDefault="00862CC6" w:rsidP="00D64038">
            <w:pPr>
              <w:ind w:right="284" w:firstLine="71"/>
              <w:rPr>
                <w:sz w:val="16"/>
                <w:szCs w:val="16"/>
              </w:rPr>
            </w:pPr>
            <w:r w:rsidRPr="00862CC6">
              <w:rPr>
                <w:sz w:val="16"/>
                <w:szCs w:val="16"/>
              </w:rPr>
              <w:t>______________________________________</w:t>
            </w:r>
          </w:p>
          <w:p w:rsidR="00862CC6" w:rsidRPr="00862CC6" w:rsidRDefault="00862CC6" w:rsidP="00D64038">
            <w:pPr>
              <w:ind w:right="284" w:firstLine="71"/>
              <w:rPr>
                <w:sz w:val="16"/>
                <w:szCs w:val="16"/>
              </w:rPr>
            </w:pPr>
            <w:r w:rsidRPr="00862CC6">
              <w:rPr>
                <w:sz w:val="16"/>
                <w:szCs w:val="16"/>
              </w:rPr>
              <w:t>______________________________________</w:t>
            </w:r>
          </w:p>
          <w:p w:rsidR="00862CC6" w:rsidRPr="00862CC6" w:rsidRDefault="00862CC6" w:rsidP="00D64038">
            <w:pPr>
              <w:ind w:right="284" w:firstLine="71"/>
              <w:rPr>
                <w:sz w:val="16"/>
                <w:szCs w:val="16"/>
              </w:rPr>
            </w:pPr>
            <w:r w:rsidRPr="00862CC6">
              <w:rPr>
                <w:sz w:val="16"/>
                <w:szCs w:val="16"/>
              </w:rPr>
              <w:t>______________________________________</w:t>
            </w:r>
          </w:p>
          <w:p w:rsidR="00862CC6" w:rsidRPr="00862CC6" w:rsidRDefault="00862CC6" w:rsidP="00D64038">
            <w:pPr>
              <w:ind w:right="284" w:firstLine="71"/>
              <w:rPr>
                <w:sz w:val="16"/>
                <w:szCs w:val="16"/>
              </w:rPr>
            </w:pPr>
            <w:r w:rsidRPr="00862CC6">
              <w:rPr>
                <w:sz w:val="16"/>
                <w:szCs w:val="16"/>
              </w:rPr>
              <w:t>______________________________________</w:t>
            </w:r>
          </w:p>
          <w:p w:rsidR="00862CC6" w:rsidRPr="00862CC6" w:rsidRDefault="00862CC6" w:rsidP="00D64038">
            <w:pPr>
              <w:ind w:right="284" w:firstLine="71"/>
              <w:rPr>
                <w:sz w:val="16"/>
                <w:szCs w:val="16"/>
              </w:rPr>
            </w:pPr>
            <w:r w:rsidRPr="00862CC6">
              <w:rPr>
                <w:sz w:val="16"/>
                <w:szCs w:val="16"/>
              </w:rPr>
              <w:t>______________________________________</w:t>
            </w:r>
          </w:p>
          <w:p w:rsidR="00862CC6" w:rsidRPr="00862CC6" w:rsidRDefault="00862CC6" w:rsidP="00D64038">
            <w:pPr>
              <w:ind w:right="284" w:firstLine="71"/>
              <w:rPr>
                <w:sz w:val="16"/>
                <w:szCs w:val="16"/>
              </w:rPr>
            </w:pPr>
          </w:p>
          <w:p w:rsidR="00862CC6" w:rsidRPr="00862CC6" w:rsidRDefault="00862CC6" w:rsidP="00D64038">
            <w:pPr>
              <w:ind w:right="-450"/>
              <w:rPr>
                <w:sz w:val="16"/>
                <w:szCs w:val="16"/>
              </w:rPr>
            </w:pPr>
            <w:r w:rsidRPr="00862CC6">
              <w:rPr>
                <w:sz w:val="16"/>
                <w:szCs w:val="16"/>
              </w:rPr>
              <w:t>Руководитель _____________________________</w:t>
            </w:r>
          </w:p>
          <w:p w:rsidR="00862CC6" w:rsidRPr="00862CC6" w:rsidRDefault="00862CC6" w:rsidP="00D64038">
            <w:pPr>
              <w:ind w:right="-450"/>
              <w:rPr>
                <w:sz w:val="16"/>
                <w:szCs w:val="16"/>
              </w:rPr>
            </w:pPr>
            <w:r w:rsidRPr="00862CC6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862CC6" w:rsidRPr="00862CC6" w:rsidRDefault="00862CC6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862CC6" w:rsidRPr="00862CC6" w:rsidRDefault="00862CC6" w:rsidP="00D64038">
            <w:pPr>
              <w:ind w:right="-70"/>
              <w:rPr>
                <w:sz w:val="16"/>
                <w:szCs w:val="16"/>
              </w:rPr>
            </w:pPr>
            <w:r w:rsidRPr="00862CC6">
              <w:rPr>
                <w:sz w:val="16"/>
                <w:szCs w:val="16"/>
              </w:rPr>
              <w:t>М.П.</w:t>
            </w:r>
          </w:p>
          <w:p w:rsidR="00862CC6" w:rsidRPr="00862CC6" w:rsidRDefault="00862CC6" w:rsidP="00D64038">
            <w:pPr>
              <w:ind w:right="-70"/>
              <w:rPr>
                <w:sz w:val="16"/>
                <w:szCs w:val="16"/>
              </w:rPr>
            </w:pPr>
          </w:p>
          <w:p w:rsidR="00862CC6" w:rsidRPr="00862CC6" w:rsidRDefault="00862CC6" w:rsidP="00D64038">
            <w:pPr>
              <w:ind w:right="284"/>
              <w:rPr>
                <w:sz w:val="16"/>
                <w:szCs w:val="16"/>
              </w:rPr>
            </w:pPr>
            <w:r w:rsidRPr="00862CC6">
              <w:rPr>
                <w:sz w:val="16"/>
                <w:szCs w:val="16"/>
              </w:rPr>
              <w:t>Главный бухгалтер _______________________________</w:t>
            </w:r>
          </w:p>
          <w:p w:rsidR="00862CC6" w:rsidRPr="00862CC6" w:rsidRDefault="00862CC6" w:rsidP="00D64038">
            <w:pPr>
              <w:ind w:right="-450"/>
              <w:rPr>
                <w:sz w:val="16"/>
                <w:szCs w:val="16"/>
              </w:rPr>
            </w:pPr>
            <w:r w:rsidRPr="00862CC6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862CC6" w:rsidRPr="00862CC6" w:rsidRDefault="00862CC6" w:rsidP="00D64038">
            <w:pPr>
              <w:ind w:right="284" w:firstLine="71"/>
              <w:rPr>
                <w:sz w:val="16"/>
                <w:szCs w:val="16"/>
              </w:rPr>
            </w:pPr>
          </w:p>
        </w:tc>
      </w:tr>
    </w:tbl>
    <w:p w:rsidR="009C7613" w:rsidRPr="00862CC6" w:rsidRDefault="009C7613">
      <w:pPr>
        <w:rPr>
          <w:sz w:val="16"/>
          <w:szCs w:val="16"/>
        </w:rPr>
      </w:pPr>
    </w:p>
    <w:sectPr w:rsidR="009C7613" w:rsidRPr="00862CC6" w:rsidSect="009C7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A0B97"/>
    <w:multiLevelType w:val="multilevel"/>
    <w:tmpl w:val="6466F70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62CC6"/>
    <w:rsid w:val="006E74AF"/>
    <w:rsid w:val="00862CC6"/>
    <w:rsid w:val="009C7613"/>
    <w:rsid w:val="00C81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CC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autoRedefine/>
    <w:uiPriority w:val="99"/>
    <w:qFormat/>
    <w:rsid w:val="00862CC6"/>
    <w:pPr>
      <w:keepNext/>
      <w:jc w:val="center"/>
      <w:outlineLvl w:val="1"/>
    </w:pPr>
    <w:rPr>
      <w:b/>
      <w:caps/>
      <w:color w:val="000000"/>
      <w:sz w:val="20"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62CC6"/>
    <w:rPr>
      <w:rFonts w:ascii="Times New Roman" w:eastAsia="Times New Roman" w:hAnsi="Times New Roman" w:cs="Times New Roman"/>
      <w:b/>
      <w:caps/>
      <w:color w:val="000000"/>
      <w:sz w:val="20"/>
      <w:lang/>
    </w:rPr>
  </w:style>
  <w:style w:type="paragraph" w:styleId="a3">
    <w:name w:val="caption"/>
    <w:basedOn w:val="a"/>
    <w:uiPriority w:val="99"/>
    <w:qFormat/>
    <w:rsid w:val="00862CC6"/>
    <w:pPr>
      <w:jc w:val="center"/>
    </w:pPr>
    <w:rPr>
      <w:b/>
    </w:rPr>
  </w:style>
  <w:style w:type="paragraph" w:customStyle="1" w:styleId="ConsPlusNormal">
    <w:name w:val="ConsPlusNormal"/>
    <w:rsid w:val="00862CC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Title"/>
    <w:basedOn w:val="a"/>
    <w:link w:val="a5"/>
    <w:uiPriority w:val="99"/>
    <w:qFormat/>
    <w:rsid w:val="00862CC6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99"/>
    <w:rsid w:val="00862CC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862CC6"/>
    <w:pPr>
      <w:keepNext/>
      <w:ind w:left="284" w:right="284" w:firstLine="426"/>
      <w:jc w:val="center"/>
    </w:pPr>
    <w:rPr>
      <w:rFonts w:ascii="Arial" w:hAnsi="Arial"/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6FD6639B152F9EB29462D322C0F772BD7A7CD23509003E37510F366D04FD320DF9895FA5509E0B724mF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3219</Words>
  <Characters>18354</Characters>
  <Application>Microsoft Office Word</Application>
  <DocSecurity>0</DocSecurity>
  <Lines>152</Lines>
  <Paragraphs>43</Paragraphs>
  <ScaleCrop>false</ScaleCrop>
  <Company/>
  <LinksUpToDate>false</LinksUpToDate>
  <CharactersWithSpaces>21530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lebedeva.na</dc:creator>
  <cp:lastModifiedBy>lebedeva.na</cp:lastModifiedBy>
  <cp:revision>1</cp:revision>
  <dcterms:created xsi:type="dcterms:W3CDTF">2017-07-27T12:52:00Z</dcterms:created>
  <dcterms:modified xsi:type="dcterms:W3CDTF">2017-07-27T12:53:00Z</dcterms:modified>
</cp:coreProperties>
</file>